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5C3" w:rsidRPr="008017B9" w:rsidRDefault="002055C3" w:rsidP="0013401C">
      <w:pPr>
        <w:pStyle w:val="ConsNormal"/>
        <w:widowControl/>
        <w:ind w:left="6521" w:right="-55" w:firstLine="0"/>
        <w:rPr>
          <w:rFonts w:ascii="Times New Roman" w:hAnsi="Times New Roman"/>
          <w:sz w:val="24"/>
          <w:szCs w:val="24"/>
        </w:rPr>
      </w:pPr>
      <w:r w:rsidRPr="008017B9">
        <w:rPr>
          <w:rFonts w:ascii="Times New Roman" w:hAnsi="Times New Roman"/>
          <w:sz w:val="24"/>
          <w:szCs w:val="24"/>
        </w:rPr>
        <w:t>УТВЕРЖДАЮ</w:t>
      </w:r>
    </w:p>
    <w:p w:rsidR="002055C3" w:rsidRPr="005512D6" w:rsidRDefault="00FB0A50" w:rsidP="0013401C">
      <w:pPr>
        <w:pStyle w:val="ConsNormal"/>
        <w:widowControl/>
        <w:ind w:left="6521" w:right="-55" w:firstLine="0"/>
        <w:rPr>
          <w:rFonts w:ascii="Times New Roman" w:hAnsi="Times New Roman"/>
          <w:sz w:val="24"/>
          <w:szCs w:val="24"/>
        </w:rPr>
      </w:pPr>
      <w:r w:rsidRPr="005512D6">
        <w:rPr>
          <w:rFonts w:ascii="Times New Roman" w:hAnsi="Times New Roman"/>
          <w:sz w:val="24"/>
          <w:szCs w:val="24"/>
        </w:rPr>
        <w:t>Глава Семичанского сельского поселения</w:t>
      </w:r>
    </w:p>
    <w:p w:rsidR="002055C3" w:rsidRPr="008017B9" w:rsidRDefault="002055C3" w:rsidP="0013401C">
      <w:pPr>
        <w:pStyle w:val="ConsNormal"/>
        <w:widowControl/>
        <w:ind w:left="6521" w:right="-55" w:firstLine="0"/>
        <w:rPr>
          <w:rFonts w:ascii="Times New Roman" w:hAnsi="Times New Roman"/>
          <w:sz w:val="24"/>
          <w:szCs w:val="24"/>
        </w:rPr>
      </w:pPr>
      <w:r w:rsidRPr="005512D6">
        <w:rPr>
          <w:rFonts w:ascii="Times New Roman" w:hAnsi="Times New Roman"/>
          <w:sz w:val="24"/>
          <w:szCs w:val="24"/>
        </w:rPr>
        <w:t xml:space="preserve">________________ </w:t>
      </w:r>
      <w:r w:rsidR="00FB0A50" w:rsidRPr="005512D6">
        <w:rPr>
          <w:rFonts w:ascii="Times New Roman" w:hAnsi="Times New Roman"/>
          <w:sz w:val="24"/>
          <w:szCs w:val="24"/>
        </w:rPr>
        <w:t>Р.И. Крикунов</w:t>
      </w:r>
    </w:p>
    <w:p w:rsidR="002055C3" w:rsidRPr="008017B9" w:rsidRDefault="002055C3" w:rsidP="0013401C">
      <w:pPr>
        <w:pStyle w:val="ConsNormal"/>
        <w:widowControl/>
        <w:ind w:left="6521" w:right="-55" w:firstLine="0"/>
        <w:rPr>
          <w:rFonts w:ascii="Times New Roman" w:hAnsi="Times New Roman"/>
          <w:sz w:val="24"/>
          <w:szCs w:val="24"/>
        </w:rPr>
      </w:pPr>
      <w:r>
        <w:rPr>
          <w:rFonts w:ascii="Times New Roman" w:hAnsi="Times New Roman"/>
          <w:sz w:val="24"/>
          <w:szCs w:val="24"/>
        </w:rPr>
        <w:t xml:space="preserve"> «___»___________2014</w:t>
      </w:r>
      <w:r w:rsidRPr="008017B9">
        <w:rPr>
          <w:rFonts w:ascii="Times New Roman" w:hAnsi="Times New Roman"/>
          <w:sz w:val="24"/>
          <w:szCs w:val="24"/>
        </w:rPr>
        <w:t>г.</w:t>
      </w:r>
    </w:p>
    <w:p w:rsidR="002055C3" w:rsidRPr="008017B9" w:rsidRDefault="002055C3" w:rsidP="00070330">
      <w:pPr>
        <w:jc w:val="center"/>
        <w:rPr>
          <w:b/>
          <w:bCs/>
        </w:rPr>
      </w:pPr>
    </w:p>
    <w:p w:rsidR="002055C3" w:rsidRPr="008017B9" w:rsidRDefault="002055C3" w:rsidP="00070330">
      <w:pPr>
        <w:jc w:val="center"/>
        <w:rPr>
          <w:b/>
          <w:bCs/>
        </w:rPr>
      </w:pPr>
    </w:p>
    <w:p w:rsidR="002055C3" w:rsidRPr="008017B9" w:rsidRDefault="002055C3" w:rsidP="00070330">
      <w:pPr>
        <w:jc w:val="center"/>
        <w:rPr>
          <w:b/>
          <w:bCs/>
        </w:rPr>
      </w:pPr>
    </w:p>
    <w:p w:rsidR="002055C3" w:rsidRDefault="002055C3" w:rsidP="00070330">
      <w:pPr>
        <w:jc w:val="center"/>
        <w:rPr>
          <w:b/>
          <w:bCs/>
        </w:rPr>
      </w:pPr>
    </w:p>
    <w:p w:rsidR="002055C3" w:rsidRDefault="002055C3" w:rsidP="00070330">
      <w:pPr>
        <w:jc w:val="center"/>
        <w:rPr>
          <w:b/>
          <w:bCs/>
        </w:rPr>
      </w:pPr>
    </w:p>
    <w:p w:rsidR="002055C3" w:rsidRDefault="002055C3" w:rsidP="00070330">
      <w:pPr>
        <w:jc w:val="center"/>
        <w:rPr>
          <w:b/>
          <w:bCs/>
        </w:rPr>
      </w:pPr>
    </w:p>
    <w:p w:rsidR="002055C3" w:rsidRDefault="002055C3" w:rsidP="00070330">
      <w:pPr>
        <w:jc w:val="center"/>
        <w:rPr>
          <w:b/>
          <w:bCs/>
        </w:rPr>
      </w:pPr>
    </w:p>
    <w:p w:rsidR="002055C3" w:rsidRDefault="002055C3" w:rsidP="00070330">
      <w:pPr>
        <w:jc w:val="center"/>
        <w:rPr>
          <w:b/>
          <w:bCs/>
        </w:rPr>
      </w:pPr>
    </w:p>
    <w:p w:rsidR="002055C3" w:rsidRPr="008017B9" w:rsidRDefault="002055C3" w:rsidP="00070330">
      <w:pPr>
        <w:jc w:val="center"/>
        <w:rPr>
          <w:b/>
          <w:bCs/>
        </w:rPr>
      </w:pPr>
    </w:p>
    <w:p w:rsidR="002055C3" w:rsidRPr="008017B9" w:rsidRDefault="002055C3" w:rsidP="00070330">
      <w:pPr>
        <w:jc w:val="center"/>
        <w:rPr>
          <w:b/>
          <w:bCs/>
        </w:rPr>
      </w:pPr>
    </w:p>
    <w:p w:rsidR="002055C3" w:rsidRPr="008017B9" w:rsidRDefault="002055C3" w:rsidP="00070330">
      <w:pPr>
        <w:jc w:val="center"/>
        <w:rPr>
          <w:b/>
          <w:bCs/>
        </w:rPr>
      </w:pPr>
      <w:r w:rsidRPr="008017B9">
        <w:rPr>
          <w:b/>
          <w:bCs/>
        </w:rPr>
        <w:t>Документация</w:t>
      </w:r>
    </w:p>
    <w:p w:rsidR="002055C3" w:rsidRPr="008017B9" w:rsidRDefault="002055C3" w:rsidP="00FB0A50">
      <w:pPr>
        <w:jc w:val="center"/>
        <w:rPr>
          <w:b/>
        </w:rPr>
      </w:pPr>
      <w:r>
        <w:rPr>
          <w:b/>
          <w:bCs/>
        </w:rPr>
        <w:t>об электронном</w:t>
      </w:r>
      <w:r w:rsidRPr="008017B9">
        <w:rPr>
          <w:b/>
          <w:bCs/>
        </w:rPr>
        <w:t xml:space="preserve"> аукционе </w:t>
      </w:r>
      <w:r w:rsidRPr="008017B9">
        <w:rPr>
          <w:b/>
        </w:rPr>
        <w:t xml:space="preserve">на право заключения </w:t>
      </w:r>
      <w:r>
        <w:rPr>
          <w:b/>
        </w:rPr>
        <w:t xml:space="preserve">контракта </w:t>
      </w:r>
      <w:r w:rsidRPr="008017B9">
        <w:rPr>
          <w:b/>
        </w:rPr>
        <w:t xml:space="preserve">на </w:t>
      </w:r>
      <w:r w:rsidR="00BF1493">
        <w:rPr>
          <w:b/>
        </w:rPr>
        <w:t>приобретение</w:t>
      </w:r>
      <w:r w:rsidR="00DC5563">
        <w:rPr>
          <w:b/>
        </w:rPr>
        <w:t xml:space="preserve"> </w:t>
      </w:r>
      <w:r w:rsidR="00FB0A50">
        <w:rPr>
          <w:b/>
        </w:rPr>
        <w:t xml:space="preserve">водоочистной установки для обеспечения питьевой водой </w:t>
      </w:r>
      <w:r w:rsidR="00DC5563">
        <w:rPr>
          <w:b/>
        </w:rPr>
        <w:t xml:space="preserve">для нужд </w:t>
      </w:r>
      <w:r w:rsidR="00FB0A50">
        <w:rPr>
          <w:b/>
        </w:rPr>
        <w:t>Семичанского сельского поселения Дубовского района Ростовской области</w:t>
      </w:r>
    </w:p>
    <w:p w:rsidR="002055C3" w:rsidRPr="008017B9" w:rsidRDefault="002055C3" w:rsidP="00070330">
      <w:pPr>
        <w:jc w:val="center"/>
      </w:pPr>
    </w:p>
    <w:p w:rsidR="002055C3" w:rsidRPr="008017B9" w:rsidRDefault="002055C3" w:rsidP="00070330">
      <w:pPr>
        <w:jc w:val="center"/>
      </w:pPr>
    </w:p>
    <w:p w:rsidR="002055C3" w:rsidRDefault="002055C3" w:rsidP="00070330">
      <w:pPr>
        <w:jc w:val="center"/>
      </w:pPr>
    </w:p>
    <w:p w:rsidR="002055C3" w:rsidRDefault="002055C3" w:rsidP="00070330">
      <w:pPr>
        <w:jc w:val="center"/>
      </w:pPr>
    </w:p>
    <w:p w:rsidR="002055C3" w:rsidRDefault="002055C3" w:rsidP="00070330">
      <w:pPr>
        <w:jc w:val="center"/>
      </w:pPr>
    </w:p>
    <w:p w:rsidR="002055C3" w:rsidRPr="008017B9" w:rsidRDefault="002055C3" w:rsidP="00070330">
      <w:pPr>
        <w:jc w:val="center"/>
      </w:pPr>
    </w:p>
    <w:p w:rsidR="002055C3" w:rsidRPr="008017B9" w:rsidRDefault="002055C3" w:rsidP="00070330">
      <w:pPr>
        <w:jc w:val="center"/>
      </w:pPr>
    </w:p>
    <w:p w:rsidR="002055C3" w:rsidRPr="008017B9" w:rsidRDefault="002055C3" w:rsidP="00070330">
      <w:pPr>
        <w:pStyle w:val="ConsNormal"/>
        <w:widowControl/>
        <w:ind w:right="-55" w:firstLine="0"/>
        <w:rPr>
          <w:rFonts w:ascii="Times New Roman" w:hAnsi="Times New Roman"/>
          <w:sz w:val="24"/>
          <w:szCs w:val="24"/>
        </w:rPr>
      </w:pPr>
      <w:r w:rsidRPr="008017B9">
        <w:rPr>
          <w:rFonts w:ascii="Times New Roman" w:hAnsi="Times New Roman"/>
          <w:sz w:val="24"/>
          <w:szCs w:val="24"/>
        </w:rPr>
        <w:t>«СОГЛАСОВАНО»:</w:t>
      </w:r>
    </w:p>
    <w:p w:rsidR="006234A7" w:rsidRDefault="006234A7" w:rsidP="00070330">
      <w:pPr>
        <w:pStyle w:val="ConsNormal"/>
        <w:widowControl/>
        <w:ind w:right="-55" w:firstLine="0"/>
        <w:rPr>
          <w:rFonts w:ascii="Times New Roman" w:hAnsi="Times New Roman"/>
          <w:sz w:val="24"/>
          <w:szCs w:val="24"/>
        </w:rPr>
      </w:pPr>
      <w:r>
        <w:rPr>
          <w:rFonts w:ascii="Times New Roman" w:hAnsi="Times New Roman"/>
          <w:sz w:val="24"/>
          <w:szCs w:val="24"/>
        </w:rPr>
        <w:t>Единая комиссия  Администрации</w:t>
      </w:r>
      <w:r w:rsidR="003E21BD">
        <w:rPr>
          <w:rFonts w:ascii="Times New Roman" w:hAnsi="Times New Roman"/>
          <w:sz w:val="24"/>
          <w:szCs w:val="24"/>
        </w:rPr>
        <w:t xml:space="preserve"> </w:t>
      </w:r>
      <w:r>
        <w:rPr>
          <w:rFonts w:ascii="Times New Roman" w:hAnsi="Times New Roman"/>
          <w:sz w:val="24"/>
          <w:szCs w:val="24"/>
        </w:rPr>
        <w:t>Семичанского сельского</w:t>
      </w:r>
    </w:p>
    <w:p w:rsidR="006234A7" w:rsidRDefault="006234A7" w:rsidP="00070330">
      <w:pPr>
        <w:pStyle w:val="ConsNormal"/>
        <w:widowControl/>
        <w:ind w:right="-55" w:firstLine="0"/>
        <w:rPr>
          <w:rFonts w:ascii="Times New Roman" w:hAnsi="Times New Roman"/>
          <w:sz w:val="24"/>
          <w:szCs w:val="24"/>
        </w:rPr>
      </w:pPr>
      <w:r>
        <w:rPr>
          <w:rFonts w:ascii="Times New Roman" w:hAnsi="Times New Roman"/>
          <w:sz w:val="24"/>
          <w:szCs w:val="24"/>
        </w:rPr>
        <w:t>поселения по осуществлению закупок товаров, работ, услуг</w:t>
      </w:r>
    </w:p>
    <w:p w:rsidR="006234A7" w:rsidRDefault="006234A7" w:rsidP="00070330">
      <w:pPr>
        <w:pStyle w:val="ConsNormal"/>
        <w:widowControl/>
        <w:ind w:right="-55" w:firstLine="0"/>
        <w:rPr>
          <w:rFonts w:ascii="Times New Roman" w:hAnsi="Times New Roman"/>
          <w:sz w:val="24"/>
          <w:szCs w:val="24"/>
        </w:rPr>
      </w:pPr>
      <w:r>
        <w:rPr>
          <w:rFonts w:ascii="Times New Roman" w:hAnsi="Times New Roman"/>
          <w:sz w:val="24"/>
          <w:szCs w:val="24"/>
        </w:rPr>
        <w:t>в форме конкурса, аукциона, запроса котировок, запроса</w:t>
      </w:r>
    </w:p>
    <w:p w:rsidR="006234A7" w:rsidRDefault="006234A7" w:rsidP="00070330">
      <w:pPr>
        <w:pStyle w:val="ConsNormal"/>
        <w:widowControl/>
        <w:ind w:right="-55" w:firstLine="0"/>
        <w:rPr>
          <w:rFonts w:ascii="Times New Roman" w:hAnsi="Times New Roman"/>
          <w:sz w:val="24"/>
          <w:szCs w:val="24"/>
        </w:rPr>
      </w:pPr>
      <w:r>
        <w:rPr>
          <w:rFonts w:ascii="Times New Roman" w:hAnsi="Times New Roman"/>
          <w:sz w:val="24"/>
          <w:szCs w:val="24"/>
        </w:rPr>
        <w:t>предложений для муниципальных нужд.</w:t>
      </w:r>
    </w:p>
    <w:p w:rsidR="006234A7" w:rsidRDefault="006234A7" w:rsidP="00070330">
      <w:pPr>
        <w:pStyle w:val="ConsNormal"/>
        <w:widowControl/>
        <w:ind w:right="-55" w:firstLine="0"/>
        <w:rPr>
          <w:rFonts w:ascii="Times New Roman" w:hAnsi="Times New Roman"/>
          <w:sz w:val="24"/>
          <w:szCs w:val="24"/>
        </w:rPr>
      </w:pPr>
    </w:p>
    <w:p w:rsidR="006234A7" w:rsidRDefault="006234A7" w:rsidP="006234A7">
      <w:pPr>
        <w:pStyle w:val="ConsNormal"/>
        <w:widowControl/>
        <w:numPr>
          <w:ilvl w:val="0"/>
          <w:numId w:val="40"/>
        </w:numPr>
        <w:spacing w:line="480" w:lineRule="auto"/>
        <w:ind w:right="-55"/>
        <w:rPr>
          <w:rFonts w:ascii="Times New Roman" w:hAnsi="Times New Roman"/>
          <w:sz w:val="24"/>
          <w:szCs w:val="24"/>
        </w:rPr>
      </w:pPr>
      <w:r>
        <w:rPr>
          <w:rFonts w:ascii="Times New Roman" w:hAnsi="Times New Roman"/>
          <w:sz w:val="24"/>
          <w:szCs w:val="24"/>
        </w:rPr>
        <w:t>Крикунов Р.И.    _________________</w:t>
      </w:r>
    </w:p>
    <w:p w:rsidR="006234A7" w:rsidRDefault="006234A7" w:rsidP="006234A7">
      <w:pPr>
        <w:pStyle w:val="ConsNormal"/>
        <w:widowControl/>
        <w:numPr>
          <w:ilvl w:val="0"/>
          <w:numId w:val="40"/>
        </w:numPr>
        <w:spacing w:line="480" w:lineRule="auto"/>
        <w:ind w:right="-55"/>
        <w:rPr>
          <w:rFonts w:ascii="Times New Roman" w:hAnsi="Times New Roman"/>
          <w:sz w:val="24"/>
          <w:szCs w:val="24"/>
        </w:rPr>
      </w:pPr>
      <w:r>
        <w:rPr>
          <w:rFonts w:ascii="Times New Roman" w:hAnsi="Times New Roman"/>
          <w:sz w:val="24"/>
          <w:szCs w:val="24"/>
        </w:rPr>
        <w:t>Жигунова Г.Г.    _________________</w:t>
      </w:r>
    </w:p>
    <w:p w:rsidR="006234A7" w:rsidRDefault="006234A7" w:rsidP="006234A7">
      <w:pPr>
        <w:pStyle w:val="ConsNormal"/>
        <w:widowControl/>
        <w:numPr>
          <w:ilvl w:val="0"/>
          <w:numId w:val="40"/>
        </w:numPr>
        <w:spacing w:line="480" w:lineRule="auto"/>
        <w:ind w:right="-55"/>
        <w:rPr>
          <w:rFonts w:ascii="Times New Roman" w:hAnsi="Times New Roman"/>
          <w:sz w:val="24"/>
          <w:szCs w:val="24"/>
        </w:rPr>
      </w:pPr>
      <w:r>
        <w:rPr>
          <w:rFonts w:ascii="Times New Roman" w:hAnsi="Times New Roman"/>
          <w:sz w:val="24"/>
          <w:szCs w:val="24"/>
        </w:rPr>
        <w:t xml:space="preserve">Акользина О.В.  _________________ </w:t>
      </w:r>
    </w:p>
    <w:p w:rsidR="006234A7" w:rsidRDefault="006234A7" w:rsidP="006234A7">
      <w:pPr>
        <w:pStyle w:val="ConsNormal"/>
        <w:widowControl/>
        <w:numPr>
          <w:ilvl w:val="0"/>
          <w:numId w:val="40"/>
        </w:numPr>
        <w:spacing w:line="480" w:lineRule="auto"/>
        <w:ind w:right="-55"/>
        <w:rPr>
          <w:rFonts w:ascii="Times New Roman" w:hAnsi="Times New Roman"/>
          <w:sz w:val="24"/>
          <w:szCs w:val="24"/>
        </w:rPr>
      </w:pPr>
      <w:r>
        <w:rPr>
          <w:rFonts w:ascii="Times New Roman" w:hAnsi="Times New Roman"/>
          <w:sz w:val="24"/>
          <w:szCs w:val="24"/>
        </w:rPr>
        <w:t>Наровенко И.Ю. _________________</w:t>
      </w:r>
    </w:p>
    <w:p w:rsidR="006234A7" w:rsidRPr="008017B9" w:rsidRDefault="006234A7" w:rsidP="006234A7">
      <w:pPr>
        <w:pStyle w:val="ConsNormal"/>
        <w:widowControl/>
        <w:numPr>
          <w:ilvl w:val="0"/>
          <w:numId w:val="40"/>
        </w:numPr>
        <w:spacing w:line="480" w:lineRule="auto"/>
        <w:ind w:right="-55"/>
        <w:rPr>
          <w:rFonts w:ascii="Times New Roman" w:hAnsi="Times New Roman"/>
          <w:sz w:val="24"/>
          <w:szCs w:val="24"/>
        </w:rPr>
      </w:pPr>
      <w:r>
        <w:rPr>
          <w:rFonts w:ascii="Times New Roman" w:hAnsi="Times New Roman"/>
          <w:sz w:val="24"/>
          <w:szCs w:val="24"/>
        </w:rPr>
        <w:t xml:space="preserve">Булыгина Т.П.    _________________ </w:t>
      </w:r>
    </w:p>
    <w:p w:rsidR="00FB0A50" w:rsidRDefault="00FB0A50" w:rsidP="00070330">
      <w:pPr>
        <w:pStyle w:val="ConsNormal"/>
        <w:widowControl/>
        <w:ind w:right="-55" w:firstLine="0"/>
        <w:rPr>
          <w:rFonts w:ascii="Times New Roman" w:hAnsi="Times New Roman"/>
          <w:sz w:val="24"/>
          <w:szCs w:val="24"/>
        </w:rPr>
      </w:pPr>
    </w:p>
    <w:p w:rsidR="00FB0A50" w:rsidRDefault="00FB0A50" w:rsidP="00070330">
      <w:pPr>
        <w:pStyle w:val="ConsNormal"/>
        <w:widowControl/>
        <w:ind w:right="-55" w:firstLine="0"/>
        <w:rPr>
          <w:rFonts w:ascii="Times New Roman" w:hAnsi="Times New Roman"/>
          <w:sz w:val="24"/>
          <w:szCs w:val="24"/>
        </w:rPr>
      </w:pPr>
    </w:p>
    <w:p w:rsidR="00FB0A50" w:rsidRDefault="00FB0A50" w:rsidP="00070330">
      <w:pPr>
        <w:pStyle w:val="ConsNormal"/>
        <w:widowControl/>
        <w:ind w:right="-55" w:firstLine="0"/>
        <w:rPr>
          <w:rFonts w:ascii="Times New Roman" w:hAnsi="Times New Roman"/>
          <w:sz w:val="24"/>
          <w:szCs w:val="24"/>
        </w:rPr>
      </w:pPr>
    </w:p>
    <w:p w:rsidR="00FB0A50" w:rsidRDefault="00FB0A50" w:rsidP="00070330">
      <w:pPr>
        <w:pStyle w:val="ConsNormal"/>
        <w:widowControl/>
        <w:ind w:right="-55" w:firstLine="0"/>
        <w:rPr>
          <w:rFonts w:ascii="Times New Roman" w:hAnsi="Times New Roman"/>
          <w:sz w:val="24"/>
          <w:szCs w:val="24"/>
        </w:rPr>
      </w:pPr>
    </w:p>
    <w:p w:rsidR="00FB0A50" w:rsidRDefault="00FB0A50" w:rsidP="00070330">
      <w:pPr>
        <w:pStyle w:val="ConsNormal"/>
        <w:widowControl/>
        <w:ind w:right="-55" w:firstLine="0"/>
        <w:rPr>
          <w:rFonts w:ascii="Times New Roman" w:hAnsi="Times New Roman"/>
          <w:sz w:val="24"/>
          <w:szCs w:val="24"/>
        </w:rPr>
      </w:pPr>
    </w:p>
    <w:p w:rsidR="00FB0A50" w:rsidRDefault="00FB0A50" w:rsidP="00070330">
      <w:pPr>
        <w:pStyle w:val="ConsNormal"/>
        <w:widowControl/>
        <w:ind w:right="-55" w:firstLine="0"/>
        <w:rPr>
          <w:rFonts w:ascii="Times New Roman" w:hAnsi="Times New Roman"/>
          <w:sz w:val="24"/>
          <w:szCs w:val="24"/>
        </w:rPr>
      </w:pPr>
    </w:p>
    <w:p w:rsidR="00FB0A50" w:rsidRDefault="00FB0A50" w:rsidP="00070330">
      <w:pPr>
        <w:pStyle w:val="ConsNormal"/>
        <w:widowControl/>
        <w:ind w:right="-55" w:firstLine="0"/>
        <w:rPr>
          <w:rFonts w:ascii="Times New Roman" w:hAnsi="Times New Roman"/>
          <w:sz w:val="24"/>
          <w:szCs w:val="24"/>
        </w:rPr>
      </w:pPr>
    </w:p>
    <w:p w:rsidR="00705A38" w:rsidRDefault="00705A38" w:rsidP="00070330">
      <w:pPr>
        <w:pStyle w:val="ConsNormal"/>
        <w:widowControl/>
        <w:ind w:right="-55" w:firstLine="0"/>
        <w:rPr>
          <w:rFonts w:ascii="Times New Roman" w:hAnsi="Times New Roman"/>
          <w:sz w:val="24"/>
          <w:szCs w:val="24"/>
        </w:rPr>
      </w:pPr>
    </w:p>
    <w:p w:rsidR="00FB0A50" w:rsidRDefault="00FB0A50" w:rsidP="00070330">
      <w:pPr>
        <w:pStyle w:val="ConsNormal"/>
        <w:widowControl/>
        <w:ind w:right="-55" w:firstLine="0"/>
        <w:rPr>
          <w:rFonts w:ascii="Times New Roman" w:hAnsi="Times New Roman"/>
          <w:sz w:val="24"/>
          <w:szCs w:val="24"/>
        </w:rPr>
      </w:pPr>
    </w:p>
    <w:p w:rsidR="002055C3" w:rsidRPr="008017B9" w:rsidRDefault="002055C3" w:rsidP="00070330">
      <w:pPr>
        <w:pStyle w:val="ConsNormal"/>
        <w:widowControl/>
        <w:ind w:right="-55" w:firstLine="0"/>
        <w:rPr>
          <w:rFonts w:ascii="Times New Roman" w:hAnsi="Times New Roman"/>
          <w:sz w:val="24"/>
          <w:szCs w:val="24"/>
        </w:rPr>
      </w:pPr>
    </w:p>
    <w:p w:rsidR="002055C3" w:rsidRDefault="005512D6" w:rsidP="00070330">
      <w:pPr>
        <w:jc w:val="center"/>
        <w:rPr>
          <w:rFonts w:cs="Arial"/>
        </w:rPr>
      </w:pPr>
      <w:r w:rsidRPr="005512D6">
        <w:rPr>
          <w:rFonts w:cs="Arial"/>
        </w:rPr>
        <w:t>х. Семи</w:t>
      </w:r>
      <w:r w:rsidR="00FB0A50" w:rsidRPr="005512D6">
        <w:rPr>
          <w:rFonts w:cs="Arial"/>
        </w:rPr>
        <w:t>чный</w:t>
      </w:r>
      <w:r w:rsidR="002055C3" w:rsidRPr="005512D6">
        <w:rPr>
          <w:rFonts w:cs="Arial"/>
        </w:rPr>
        <w:t>2014 г.</w:t>
      </w:r>
    </w:p>
    <w:p w:rsidR="002055C3" w:rsidRDefault="002055C3" w:rsidP="00070330">
      <w:pPr>
        <w:pStyle w:val="ConsNormal"/>
        <w:widowControl/>
        <w:ind w:right="-55" w:firstLine="0"/>
        <w:sectPr w:rsidR="002055C3" w:rsidSect="0070550D">
          <w:footerReference w:type="default" r:id="rId8"/>
          <w:pgSz w:w="11906" w:h="16838"/>
          <w:pgMar w:top="720" w:right="567" w:bottom="1134" w:left="1134" w:header="709" w:footer="709" w:gutter="0"/>
          <w:pgNumType w:start="1"/>
          <w:cols w:space="720"/>
        </w:sectPr>
      </w:pPr>
    </w:p>
    <w:p w:rsidR="002055C3" w:rsidRPr="008017B9" w:rsidRDefault="002055C3" w:rsidP="00755E7A">
      <w:pPr>
        <w:jc w:val="center"/>
        <w:rPr>
          <w:b/>
        </w:rPr>
      </w:pPr>
      <w:r w:rsidRPr="008017B9">
        <w:rPr>
          <w:b/>
        </w:rPr>
        <w:lastRenderedPageBreak/>
        <w:t>СОДЕРЖАНИЕ</w:t>
      </w:r>
    </w:p>
    <w:p w:rsidR="002055C3" w:rsidRPr="008017B9" w:rsidRDefault="002055C3" w:rsidP="00755E7A">
      <w:pPr>
        <w:rPr>
          <w:b/>
        </w:rPr>
      </w:pPr>
    </w:p>
    <w:p w:rsidR="002055C3" w:rsidRPr="00173F55" w:rsidRDefault="002055C3" w:rsidP="00755E7A">
      <w:pPr>
        <w:rPr>
          <w:highlight w:val="yellow"/>
          <w:lang w:eastAsia="en-US"/>
        </w:rPr>
      </w:pPr>
      <w:r w:rsidRPr="001C5AD7">
        <w:rPr>
          <w:b/>
          <w:lang w:eastAsia="en-US"/>
        </w:rPr>
        <w:t>1.</w:t>
      </w:r>
      <w:r w:rsidRPr="00DB1CFE">
        <w:rPr>
          <w:lang w:eastAsia="en-US"/>
        </w:rPr>
        <w:t>Требования к содержанию и составу заявки на участие в электронном аукционе и инс</w:t>
      </w:r>
      <w:r w:rsidR="00DB1CFE">
        <w:rPr>
          <w:lang w:eastAsia="en-US"/>
        </w:rPr>
        <w:t>трукция по ее заполнению  стр. 3</w:t>
      </w:r>
    </w:p>
    <w:p w:rsidR="002055C3" w:rsidRPr="00173F55" w:rsidRDefault="002055C3" w:rsidP="00755E7A">
      <w:pPr>
        <w:rPr>
          <w:highlight w:val="yellow"/>
          <w:lang w:eastAsia="en-US"/>
        </w:rPr>
      </w:pPr>
    </w:p>
    <w:p w:rsidR="002055C3" w:rsidRPr="00173F55" w:rsidRDefault="002055C3" w:rsidP="00755E7A">
      <w:pPr>
        <w:rPr>
          <w:highlight w:val="yellow"/>
          <w:lang w:eastAsia="en-US"/>
        </w:rPr>
      </w:pPr>
      <w:r w:rsidRPr="00DB1CFE">
        <w:rPr>
          <w:b/>
          <w:lang w:eastAsia="en-US"/>
        </w:rPr>
        <w:t xml:space="preserve">2. </w:t>
      </w:r>
      <w:r w:rsidRPr="00DB1CFE">
        <w:rPr>
          <w:lang w:eastAsia="en-US"/>
        </w:rPr>
        <w:t>Порядок, даты начала и окончания срока предоставления участникам такого аукциона разъяснений положений доку</w:t>
      </w:r>
      <w:r w:rsidR="00D63477">
        <w:rPr>
          <w:lang w:eastAsia="en-US"/>
        </w:rPr>
        <w:t>ментации о таком аукционе стр. 7</w:t>
      </w:r>
    </w:p>
    <w:p w:rsidR="002055C3" w:rsidRPr="00173F55" w:rsidRDefault="002055C3" w:rsidP="00755E7A">
      <w:pPr>
        <w:rPr>
          <w:highlight w:val="yellow"/>
          <w:lang w:eastAsia="en-US"/>
        </w:rPr>
      </w:pPr>
    </w:p>
    <w:p w:rsidR="002055C3" w:rsidRPr="00DB1CFE" w:rsidRDefault="002055C3" w:rsidP="00755E7A">
      <w:pPr>
        <w:rPr>
          <w:b/>
        </w:rPr>
      </w:pPr>
      <w:r w:rsidRPr="00DB1CFE">
        <w:rPr>
          <w:b/>
          <w:lang w:eastAsia="en-US"/>
        </w:rPr>
        <w:t>3.</w:t>
      </w:r>
      <w:r w:rsidRPr="00DB1CFE">
        <w:rPr>
          <w:bCs/>
          <w:lang w:eastAsia="en-US"/>
        </w:rPr>
        <w:t>Информация о возможности одностороннего отказа</w:t>
      </w:r>
      <w:r w:rsidR="00D63477">
        <w:rPr>
          <w:bCs/>
          <w:lang w:eastAsia="en-US"/>
        </w:rPr>
        <w:t xml:space="preserve"> от исполнения контракта  стр. 8</w:t>
      </w:r>
    </w:p>
    <w:p w:rsidR="002055C3" w:rsidRPr="00DB1CFE" w:rsidRDefault="002055C3" w:rsidP="009E06E1">
      <w:pPr>
        <w:pStyle w:val="aa"/>
        <w:rPr>
          <w:b/>
        </w:rPr>
      </w:pPr>
      <w:r w:rsidRPr="009E06E1">
        <w:rPr>
          <w:b/>
          <w:lang w:eastAsia="en-US"/>
        </w:rPr>
        <w:t>4</w:t>
      </w:r>
      <w:r w:rsidRPr="00DB1CFE">
        <w:rPr>
          <w:lang w:eastAsia="en-US"/>
        </w:rPr>
        <w:t>. Информационная карта аукц</w:t>
      </w:r>
      <w:r w:rsidR="00DB1CFE" w:rsidRPr="00DB1CFE">
        <w:rPr>
          <w:lang w:eastAsia="en-US"/>
        </w:rPr>
        <w:t>иона в электронной форме   стр. 1</w:t>
      </w:r>
      <w:r w:rsidR="00D63477">
        <w:rPr>
          <w:lang w:eastAsia="en-US"/>
        </w:rPr>
        <w:t>1</w:t>
      </w:r>
    </w:p>
    <w:p w:rsidR="009E06E1" w:rsidRPr="009E06E1" w:rsidRDefault="002055C3" w:rsidP="009E06E1">
      <w:pPr>
        <w:pStyle w:val="aa"/>
      </w:pPr>
      <w:r w:rsidRPr="009E06E1">
        <w:rPr>
          <w:b/>
        </w:rPr>
        <w:t>5</w:t>
      </w:r>
      <w:r w:rsidRPr="00662F04">
        <w:t xml:space="preserve">. Приложение 1 (Техническое задание) стр. </w:t>
      </w:r>
      <w:r w:rsidR="00BA710C" w:rsidRPr="00662F04">
        <w:t>1</w:t>
      </w:r>
      <w:r w:rsidR="00D63477">
        <w:t>5</w:t>
      </w:r>
    </w:p>
    <w:p w:rsidR="009E06E1" w:rsidRDefault="009E06E1" w:rsidP="009E06E1">
      <w:pPr>
        <w:keepNext/>
        <w:keepLines/>
        <w:widowControl w:val="0"/>
        <w:suppressLineNumbers/>
        <w:suppressAutoHyphens/>
      </w:pPr>
      <w:r w:rsidRPr="009E06E1">
        <w:rPr>
          <w:b/>
        </w:rPr>
        <w:t>6</w:t>
      </w:r>
      <w:r w:rsidRPr="009E06E1">
        <w:t>.</w:t>
      </w:r>
      <w:r>
        <w:t xml:space="preserve"> Приложение 2 (</w:t>
      </w:r>
      <w:r w:rsidRPr="00BD738F">
        <w:t>Обоснование начальной (максимальной) цены контракта.</w:t>
      </w:r>
      <w:r>
        <w:t>) стр.19</w:t>
      </w:r>
    </w:p>
    <w:p w:rsidR="009E06E1" w:rsidRDefault="009E06E1" w:rsidP="009E06E1">
      <w:pPr>
        <w:keepNext/>
        <w:keepLines/>
        <w:widowControl w:val="0"/>
        <w:suppressLineNumbers/>
        <w:suppressAutoHyphens/>
      </w:pPr>
    </w:p>
    <w:p w:rsidR="002055C3" w:rsidRPr="009E06E1" w:rsidRDefault="009E06E1" w:rsidP="009E06E1">
      <w:pPr>
        <w:keepNext/>
        <w:keepLines/>
        <w:widowControl w:val="0"/>
        <w:suppressLineNumbers/>
        <w:suppressAutoHyphens/>
      </w:pPr>
      <w:r w:rsidRPr="009E06E1">
        <w:rPr>
          <w:b/>
        </w:rPr>
        <w:t>7</w:t>
      </w:r>
      <w:r>
        <w:t>.</w:t>
      </w:r>
      <w:r w:rsidR="002055C3" w:rsidRPr="00662F04">
        <w:t xml:space="preserve"> Приложение </w:t>
      </w:r>
      <w:r>
        <w:t>3</w:t>
      </w:r>
      <w:r w:rsidR="002055C3" w:rsidRPr="00662F04">
        <w:t xml:space="preserve"> (проект </w:t>
      </w:r>
      <w:r w:rsidR="00B20093" w:rsidRPr="00662F04">
        <w:t>контракта</w:t>
      </w:r>
      <w:r w:rsidR="002055C3" w:rsidRPr="00662F04">
        <w:t xml:space="preserve">)    стр. </w:t>
      </w:r>
      <w:r w:rsidRPr="009E06E1">
        <w:t>20</w:t>
      </w:r>
    </w:p>
    <w:p w:rsidR="002055C3" w:rsidRPr="00434E25" w:rsidRDefault="002055C3" w:rsidP="009E06E1">
      <w:pPr>
        <w:pStyle w:val="aa"/>
      </w:pPr>
    </w:p>
    <w:p w:rsidR="00DA50FD" w:rsidRPr="00DA50FD" w:rsidRDefault="00DA50FD" w:rsidP="00DA50FD">
      <w:pPr>
        <w:widowControl w:val="0"/>
        <w:autoSpaceDE w:val="0"/>
        <w:autoSpaceDN w:val="0"/>
        <w:adjustRightInd w:val="0"/>
        <w:jc w:val="center"/>
        <w:outlineLvl w:val="0"/>
        <w:rPr>
          <w:rFonts w:eastAsia="Calibri"/>
          <w:b/>
          <w:bCs/>
          <w:lang w:eastAsia="en-US"/>
        </w:rPr>
      </w:pPr>
      <w:r w:rsidRPr="00DA50FD">
        <w:rPr>
          <w:rFonts w:eastAsia="Calibri"/>
          <w:b/>
          <w:bCs/>
          <w:lang w:eastAsia="en-US"/>
        </w:rPr>
        <w:t xml:space="preserve">Информация о </w:t>
      </w:r>
      <w:r w:rsidR="00047776">
        <w:rPr>
          <w:rFonts w:eastAsia="Calibri"/>
          <w:b/>
          <w:bCs/>
          <w:lang w:eastAsia="en-US"/>
        </w:rPr>
        <w:t>К</w:t>
      </w:r>
      <w:r w:rsidRPr="00DA50FD">
        <w:rPr>
          <w:rFonts w:eastAsia="Calibri"/>
          <w:b/>
          <w:bCs/>
          <w:lang w:eastAsia="en-US"/>
        </w:rPr>
        <w:t>онтрактно</w:t>
      </w:r>
      <w:r w:rsidR="00047776">
        <w:rPr>
          <w:rFonts w:eastAsia="Calibri"/>
          <w:b/>
          <w:bCs/>
          <w:lang w:eastAsia="en-US"/>
        </w:rPr>
        <w:t>м</w:t>
      </w:r>
      <w:r w:rsidR="00816328">
        <w:rPr>
          <w:rFonts w:eastAsia="Calibri"/>
          <w:b/>
          <w:bCs/>
          <w:lang w:eastAsia="en-US"/>
        </w:rPr>
        <w:t xml:space="preserve"> </w:t>
      </w:r>
      <w:r w:rsidR="00047776">
        <w:rPr>
          <w:rFonts w:eastAsia="Calibri"/>
          <w:b/>
          <w:bCs/>
          <w:lang w:eastAsia="en-US"/>
        </w:rPr>
        <w:t>управляющем</w:t>
      </w:r>
    </w:p>
    <w:p w:rsidR="004524E0" w:rsidRDefault="004524E0" w:rsidP="004524E0">
      <w:pPr>
        <w:widowControl w:val="0"/>
        <w:autoSpaceDE w:val="0"/>
        <w:autoSpaceDN w:val="0"/>
        <w:adjustRightInd w:val="0"/>
        <w:rPr>
          <w:rFonts w:eastAsia="Calibri"/>
          <w:lang w:eastAsia="en-US"/>
        </w:rPr>
      </w:pPr>
    </w:p>
    <w:p w:rsidR="00DA50FD" w:rsidRPr="00DA50FD" w:rsidRDefault="00DA50FD" w:rsidP="004524E0">
      <w:pPr>
        <w:widowControl w:val="0"/>
        <w:autoSpaceDE w:val="0"/>
        <w:autoSpaceDN w:val="0"/>
        <w:adjustRightInd w:val="0"/>
        <w:ind w:firstLine="540"/>
        <w:jc w:val="both"/>
        <w:rPr>
          <w:rFonts w:eastAsia="Calibri"/>
          <w:lang w:eastAsia="en-US"/>
        </w:rPr>
      </w:pPr>
      <w:r w:rsidRPr="00DA50FD">
        <w:rPr>
          <w:rFonts w:eastAsia="Calibri"/>
          <w:lang w:eastAsia="en-US"/>
        </w:rPr>
        <w:t>Контрактн</w:t>
      </w:r>
      <w:r w:rsidR="00047776">
        <w:rPr>
          <w:rFonts w:eastAsia="Calibri"/>
          <w:lang w:eastAsia="en-US"/>
        </w:rPr>
        <w:t>ый управляющий</w:t>
      </w:r>
      <w:r w:rsidRPr="00DA50FD">
        <w:rPr>
          <w:rFonts w:eastAsia="Calibri"/>
          <w:lang w:eastAsia="en-US"/>
        </w:rPr>
        <w:t xml:space="preserve"> в своей деятельности руководствуется </w:t>
      </w:r>
      <w:hyperlink r:id="rId9" w:history="1">
        <w:r w:rsidRPr="00DA50FD">
          <w:rPr>
            <w:rFonts w:eastAsia="Calibri"/>
            <w:lang w:eastAsia="en-US"/>
          </w:rPr>
          <w:t>Конституцией</w:t>
        </w:r>
      </w:hyperlink>
      <w:r w:rsidRPr="00DA50FD">
        <w:rPr>
          <w:rFonts w:eastAsia="Calibri"/>
          <w:lang w:eastAsia="en-US"/>
        </w:rPr>
        <w:t xml:space="preserve"> Российской Федерации, Гражданским </w:t>
      </w:r>
      <w:hyperlink r:id="rId10" w:history="1">
        <w:r w:rsidRPr="00DA50FD">
          <w:rPr>
            <w:rFonts w:eastAsia="Calibri"/>
            <w:lang w:eastAsia="en-US"/>
          </w:rPr>
          <w:t>кодексом</w:t>
        </w:r>
      </w:hyperlink>
      <w:r w:rsidRPr="00DA50FD">
        <w:rPr>
          <w:rFonts w:eastAsia="Calibri"/>
          <w:lang w:eastAsia="en-US"/>
        </w:rPr>
        <w:t xml:space="preserve"> Российской Федерации, Бюджетным </w:t>
      </w:r>
      <w:hyperlink r:id="rId11" w:history="1">
        <w:r w:rsidRPr="00DA50FD">
          <w:rPr>
            <w:rFonts w:eastAsia="Calibri"/>
            <w:lang w:eastAsia="en-US"/>
          </w:rPr>
          <w:t>кодексом</w:t>
        </w:r>
      </w:hyperlink>
      <w:r w:rsidRPr="00DA50FD">
        <w:rPr>
          <w:rFonts w:eastAsia="Calibri"/>
          <w:lang w:eastAsia="en-US"/>
        </w:rPr>
        <w:t xml:space="preserve"> Российской Федерации, Федеральным </w:t>
      </w:r>
      <w:hyperlink r:id="rId12" w:history="1">
        <w:r w:rsidRPr="00DA50FD">
          <w:rPr>
            <w:rFonts w:eastAsia="Calibri"/>
            <w:lang w:eastAsia="en-US"/>
          </w:rPr>
          <w:t>законом</w:t>
        </w:r>
      </w:hyperlink>
      <w:r w:rsidRPr="00DA50FD">
        <w:rPr>
          <w:rFonts w:eastAsia="Calibri"/>
          <w:lang w:eastAsia="en-US"/>
        </w:rPr>
        <w:t xml:space="preserve"> от 05.04.2013 N 44-ФЗ "О контрактной системе в сфере закупок товаров, работ, услуг для обеспечения государственных и муниципальных нужд", иными</w:t>
      </w:r>
      <w:r w:rsidR="00FB0A50">
        <w:rPr>
          <w:rFonts w:eastAsia="Calibri"/>
          <w:lang w:eastAsia="en-US"/>
        </w:rPr>
        <w:t xml:space="preserve"> нормативными правовыми актами.</w:t>
      </w:r>
    </w:p>
    <w:p w:rsidR="00DA50FD" w:rsidRPr="00DA50FD" w:rsidRDefault="00DA50FD" w:rsidP="004524E0">
      <w:pPr>
        <w:widowControl w:val="0"/>
        <w:autoSpaceDE w:val="0"/>
        <w:autoSpaceDN w:val="0"/>
        <w:adjustRightInd w:val="0"/>
        <w:ind w:firstLine="540"/>
        <w:jc w:val="both"/>
        <w:rPr>
          <w:rFonts w:eastAsia="Calibri"/>
          <w:lang w:eastAsia="en-US"/>
        </w:rPr>
      </w:pPr>
      <w:r w:rsidRPr="00DA50FD">
        <w:rPr>
          <w:rFonts w:eastAsia="Calibri"/>
          <w:lang w:eastAsia="en-US"/>
        </w:rPr>
        <w:t xml:space="preserve">Основными принципами деятельности </w:t>
      </w:r>
      <w:r w:rsidR="00047776">
        <w:rPr>
          <w:rFonts w:eastAsia="Calibri"/>
          <w:lang w:eastAsia="en-US"/>
        </w:rPr>
        <w:t>контрактного управляющего</w:t>
      </w:r>
      <w:r w:rsidRPr="00DA50FD">
        <w:rPr>
          <w:rFonts w:eastAsia="Calibri"/>
          <w:lang w:eastAsia="en-US"/>
        </w:rPr>
        <w:t xml:space="preserve"> при осуществлении закупки товара, работы, услуги для обеспечения нужд являются профессионализм, открытость и прозрачность, эффективность и результативность.</w:t>
      </w:r>
    </w:p>
    <w:p w:rsidR="00DA50FD" w:rsidRPr="00DA50FD" w:rsidRDefault="00047776" w:rsidP="004524E0">
      <w:pPr>
        <w:widowControl w:val="0"/>
        <w:autoSpaceDE w:val="0"/>
        <w:autoSpaceDN w:val="0"/>
        <w:adjustRightInd w:val="0"/>
        <w:ind w:firstLine="540"/>
        <w:jc w:val="both"/>
        <w:rPr>
          <w:rFonts w:eastAsia="Calibri"/>
          <w:lang w:eastAsia="en-US"/>
        </w:rPr>
      </w:pPr>
      <w:r>
        <w:rPr>
          <w:rFonts w:eastAsia="Calibri"/>
          <w:lang w:eastAsia="en-US"/>
        </w:rPr>
        <w:t>Контрактный управляющий имее</w:t>
      </w:r>
      <w:r w:rsidR="00DA50FD" w:rsidRPr="00DA50FD">
        <w:rPr>
          <w:rFonts w:eastAsia="Calibri"/>
          <w:lang w:eastAsia="en-US"/>
        </w:rPr>
        <w:t>т дополнительное профессиональное образование в сфере закупок.</w:t>
      </w:r>
    </w:p>
    <w:p w:rsidR="004524E0" w:rsidRDefault="004524E0" w:rsidP="004524E0">
      <w:pPr>
        <w:autoSpaceDE w:val="0"/>
        <w:autoSpaceDN w:val="0"/>
        <w:adjustRightInd w:val="0"/>
        <w:ind w:firstLine="540"/>
        <w:jc w:val="both"/>
        <w:rPr>
          <w:rFonts w:eastAsia="Calibri"/>
        </w:rPr>
      </w:pPr>
      <w:r>
        <w:rPr>
          <w:rFonts w:eastAsia="Calibri"/>
        </w:rPr>
        <w:t>Полномочия контрактного управляющего:</w:t>
      </w:r>
    </w:p>
    <w:p w:rsidR="004524E0" w:rsidRDefault="004524E0" w:rsidP="004524E0">
      <w:pPr>
        <w:autoSpaceDE w:val="0"/>
        <w:autoSpaceDN w:val="0"/>
        <w:adjustRightInd w:val="0"/>
        <w:ind w:firstLine="540"/>
        <w:jc w:val="both"/>
        <w:rPr>
          <w:rFonts w:eastAsia="Calibri"/>
        </w:rPr>
      </w:pPr>
      <w:r>
        <w:rPr>
          <w:rFonts w:eastAsia="Calibri"/>
        </w:rPr>
        <w:t>1) разрабатывает план закупок, осуществляет подготовку изменений для внесения в план закупок, размещают в единой информационной системе план закупок и внесенные в него изменения;</w:t>
      </w:r>
    </w:p>
    <w:p w:rsidR="004524E0" w:rsidRDefault="004524E0" w:rsidP="004524E0">
      <w:pPr>
        <w:autoSpaceDE w:val="0"/>
        <w:autoSpaceDN w:val="0"/>
        <w:adjustRightInd w:val="0"/>
        <w:ind w:firstLine="540"/>
        <w:jc w:val="both"/>
        <w:rPr>
          <w:rFonts w:eastAsia="Calibri"/>
        </w:rPr>
      </w:pPr>
      <w:r>
        <w:rPr>
          <w:rFonts w:eastAsia="Calibri"/>
        </w:rPr>
        <w:t>2) разрабатывает план-график, осуществляет подготовку изменений для внесения в план-график, размещает в единой информационной системе план-график и внесенные в него изменения;</w:t>
      </w:r>
    </w:p>
    <w:p w:rsidR="004524E0" w:rsidRDefault="004524E0" w:rsidP="004524E0">
      <w:pPr>
        <w:autoSpaceDE w:val="0"/>
        <w:autoSpaceDN w:val="0"/>
        <w:adjustRightInd w:val="0"/>
        <w:ind w:firstLine="540"/>
        <w:jc w:val="both"/>
        <w:rPr>
          <w:rFonts w:eastAsia="Calibri"/>
        </w:rPr>
      </w:pPr>
      <w:r>
        <w:rPr>
          <w:rFonts w:eastAsia="Calibri"/>
        </w:rPr>
        <w:t>3) осуществляет подготовку и размещение в единой информационной системе извещений об осуществлении закупок, документации о закупках и проектов контрактов, подготовку и направление приглашений принять участие в определении поставщиков (подрядчиков, исполнителей) закрытыми способами;</w:t>
      </w:r>
    </w:p>
    <w:p w:rsidR="004524E0" w:rsidRDefault="004524E0" w:rsidP="004524E0">
      <w:pPr>
        <w:autoSpaceDE w:val="0"/>
        <w:autoSpaceDN w:val="0"/>
        <w:adjustRightInd w:val="0"/>
        <w:ind w:firstLine="540"/>
        <w:jc w:val="both"/>
        <w:rPr>
          <w:rFonts w:eastAsia="Calibri"/>
        </w:rPr>
      </w:pPr>
      <w:r>
        <w:rPr>
          <w:rFonts w:eastAsia="Calibri"/>
        </w:rPr>
        <w:t>4) обеспечивает осуществление закупок, в том числе заключение контрактов;</w:t>
      </w:r>
    </w:p>
    <w:p w:rsidR="004524E0" w:rsidRDefault="004524E0" w:rsidP="004524E0">
      <w:pPr>
        <w:autoSpaceDE w:val="0"/>
        <w:autoSpaceDN w:val="0"/>
        <w:adjustRightInd w:val="0"/>
        <w:ind w:firstLine="540"/>
        <w:jc w:val="both"/>
        <w:rPr>
          <w:rFonts w:eastAsia="Calibri"/>
        </w:rPr>
      </w:pPr>
      <w:r>
        <w:rPr>
          <w:rFonts w:eastAsia="Calibri"/>
        </w:rPr>
        <w:t>5) участвует в рассмотрении дел об обжаловании результатов определения поставщиков (подрядчиков, исполнителей) и осуществляет подготовку материалов для выполнения претензионной работы;</w:t>
      </w:r>
    </w:p>
    <w:p w:rsidR="004524E0" w:rsidRDefault="004524E0" w:rsidP="004524E0">
      <w:pPr>
        <w:autoSpaceDE w:val="0"/>
        <w:autoSpaceDN w:val="0"/>
        <w:adjustRightInd w:val="0"/>
        <w:ind w:firstLine="540"/>
        <w:jc w:val="both"/>
        <w:rPr>
          <w:rFonts w:eastAsia="Calibri"/>
        </w:rPr>
      </w:pPr>
      <w:r>
        <w:rPr>
          <w:rFonts w:eastAsia="Calibri"/>
        </w:rPr>
        <w:t>6) организует в случае необходимости на стадии планирования закупок консультации с поставщиками (подрядчиками, исполнителями) и участвуют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государственных и муниципальных нужд;</w:t>
      </w:r>
    </w:p>
    <w:p w:rsidR="004524E0" w:rsidRDefault="004524E0" w:rsidP="004524E0">
      <w:pPr>
        <w:autoSpaceDE w:val="0"/>
        <w:autoSpaceDN w:val="0"/>
        <w:adjustRightInd w:val="0"/>
        <w:ind w:firstLine="540"/>
        <w:jc w:val="both"/>
        <w:rPr>
          <w:rFonts w:eastAsia="Calibri"/>
        </w:rPr>
      </w:pPr>
      <w:r>
        <w:rPr>
          <w:rFonts w:eastAsia="Calibri"/>
        </w:rPr>
        <w:t>7) осуществляет иные полномочия, предусмотренные настоящим Федеральным законом.</w:t>
      </w:r>
    </w:p>
    <w:p w:rsidR="004524E0" w:rsidRDefault="004524E0" w:rsidP="004524E0">
      <w:pPr>
        <w:rPr>
          <w:rFonts w:eastAsia="Calibri"/>
        </w:rPr>
      </w:pPr>
      <w:r>
        <w:rPr>
          <w:rFonts w:eastAsia="Calibri"/>
        </w:rPr>
        <w:br w:type="page"/>
      </w:r>
    </w:p>
    <w:p w:rsidR="00DA50FD" w:rsidRPr="00894A7A" w:rsidRDefault="00DA50FD" w:rsidP="00DA50FD">
      <w:pPr>
        <w:widowControl w:val="0"/>
        <w:autoSpaceDE w:val="0"/>
        <w:autoSpaceDN w:val="0"/>
        <w:adjustRightInd w:val="0"/>
        <w:ind w:firstLine="540"/>
        <w:rPr>
          <w:rFonts w:eastAsia="Calibri"/>
          <w:sz w:val="20"/>
          <w:szCs w:val="20"/>
          <w:lang w:eastAsia="en-US"/>
        </w:rPr>
      </w:pPr>
    </w:p>
    <w:p w:rsidR="002055C3" w:rsidRPr="00434E25" w:rsidRDefault="002055C3" w:rsidP="009E06E1">
      <w:pPr>
        <w:pStyle w:val="aa"/>
      </w:pPr>
      <w:r>
        <w:t>1</w:t>
      </w:r>
      <w:r w:rsidRPr="00434E25">
        <w:t xml:space="preserve">. Требования к содержанию и составу заявки на участие в </w:t>
      </w:r>
      <w:r>
        <w:t xml:space="preserve">электронном аукционе </w:t>
      </w:r>
      <w:r w:rsidRPr="00434E25">
        <w:t>и инструкция по ее заполнению</w:t>
      </w:r>
    </w:p>
    <w:p w:rsidR="002055C3" w:rsidRPr="00A015AA" w:rsidRDefault="002055C3" w:rsidP="00A015AA">
      <w:pPr>
        <w:tabs>
          <w:tab w:val="left" w:pos="1260"/>
        </w:tabs>
        <w:jc w:val="both"/>
      </w:pPr>
    </w:p>
    <w:p w:rsidR="002055C3" w:rsidRPr="00A015AA" w:rsidRDefault="002055C3" w:rsidP="00A015AA">
      <w:pPr>
        <w:tabs>
          <w:tab w:val="left" w:pos="1260"/>
        </w:tabs>
        <w:jc w:val="both"/>
      </w:pPr>
      <w:bookmarkStart w:id="0" w:name="Par3"/>
      <w:bookmarkEnd w:id="0"/>
      <w:r w:rsidRPr="00A015AA">
        <w:t>Заявка на участие в электронном аукционе состоит из двух частей.</w:t>
      </w:r>
    </w:p>
    <w:p w:rsidR="002055C3" w:rsidRPr="00A015AA" w:rsidRDefault="002055C3" w:rsidP="00A015AA">
      <w:pPr>
        <w:tabs>
          <w:tab w:val="left" w:pos="1260"/>
        </w:tabs>
        <w:jc w:val="both"/>
      </w:pPr>
      <w:bookmarkStart w:id="1" w:name="Par21"/>
      <w:bookmarkEnd w:id="1"/>
      <w:r>
        <w:t xml:space="preserve">1. </w:t>
      </w:r>
      <w:r w:rsidRPr="00A015AA">
        <w:t>Первая часть заявки на участие в электронном аукционе должна содержать указанную в одном из следующих подпунктов информацию:</w:t>
      </w:r>
    </w:p>
    <w:p w:rsidR="002055C3" w:rsidRPr="00173F55" w:rsidRDefault="002055C3" w:rsidP="00A015AA">
      <w:pPr>
        <w:tabs>
          <w:tab w:val="left" w:pos="1260"/>
        </w:tabs>
        <w:jc w:val="both"/>
        <w:rPr>
          <w:b/>
        </w:rPr>
      </w:pPr>
      <w:r w:rsidRPr="00173F55">
        <w:rPr>
          <w:b/>
        </w:rPr>
        <w:t>1) при заключении контракта на поставку товара:</w:t>
      </w:r>
    </w:p>
    <w:p w:rsidR="002055C3" w:rsidRPr="00173F55" w:rsidRDefault="002055C3" w:rsidP="00A015AA">
      <w:pPr>
        <w:tabs>
          <w:tab w:val="left" w:pos="1260"/>
        </w:tabs>
        <w:jc w:val="both"/>
      </w:pPr>
      <w:r w:rsidRPr="00173F55">
        <w:t>а) согласие участника настоящего электронного аукциона на поставку товара в случае, если этот участник предлагает для поставки товар, в отношении которого в настоящей документации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и (или) участник предлагает для поставки товар, который является эквивалентным товару, указанному в настоящей документации, конкретные показатели товара, соответствующие значениям эквивалентности, установленным данной документацией;</w:t>
      </w:r>
    </w:p>
    <w:p w:rsidR="002055C3" w:rsidRPr="00173F55" w:rsidRDefault="002055C3" w:rsidP="00A015AA">
      <w:pPr>
        <w:tabs>
          <w:tab w:val="left" w:pos="1260"/>
        </w:tabs>
        <w:jc w:val="both"/>
      </w:pPr>
      <w:r w:rsidRPr="00173F55">
        <w:t>б) конкретные показатели, соответствующие значениям, установленным документацией о настоящем электронном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предлагаемого для поставки товара при условии отсутствия в данной документации указания на товарный знак,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w:t>
      </w:r>
    </w:p>
    <w:p w:rsidR="002055C3" w:rsidRPr="00173F55" w:rsidRDefault="002055C3" w:rsidP="00A015AA">
      <w:pPr>
        <w:tabs>
          <w:tab w:val="left" w:pos="1260"/>
        </w:tabs>
        <w:jc w:val="both"/>
      </w:pPr>
      <w:bookmarkStart w:id="2" w:name="Par27"/>
      <w:bookmarkEnd w:id="2"/>
      <w:r w:rsidRPr="00173F55">
        <w:t>2) согласие участника электронного аукциона на выполнение работы или оказание услуги на условиях, предусмотренных настоящей документацией об электронном аукционе, при проведении такого аукциона на выполнение работы или оказание услуги;</w:t>
      </w:r>
    </w:p>
    <w:p w:rsidR="002055C3" w:rsidRPr="00A015AA" w:rsidRDefault="002055C3" w:rsidP="00A015AA">
      <w:pPr>
        <w:tabs>
          <w:tab w:val="left" w:pos="1260"/>
        </w:tabs>
        <w:jc w:val="both"/>
      </w:pPr>
      <w:r w:rsidRPr="00A015AA">
        <w:t>3) при заключении контракта на выполнение работы или оказание услуги, для выполнения или оказания которых используется товар:</w:t>
      </w:r>
    </w:p>
    <w:p w:rsidR="002055C3" w:rsidRPr="00A015AA" w:rsidRDefault="002055C3" w:rsidP="00A015AA">
      <w:pPr>
        <w:tabs>
          <w:tab w:val="left" w:pos="1260"/>
        </w:tabs>
        <w:jc w:val="both"/>
      </w:pPr>
      <w:r w:rsidRPr="00A015AA">
        <w:t xml:space="preserve">а) согласие, предусмотренное </w:t>
      </w:r>
      <w:hyperlink w:anchor="Par27" w:history="1">
        <w:r w:rsidRPr="00A015AA">
          <w:t>пунктом 2</w:t>
        </w:r>
      </w:hyperlink>
      <w:r w:rsidRPr="00A015AA">
        <w:t xml:space="preserve"> настоящей части, в том числе согласие на использование товара, в отношении которого в документации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либо согласие, предусмотренное </w:t>
      </w:r>
      <w:hyperlink w:anchor="Par27" w:history="1">
        <w:r w:rsidRPr="00A015AA">
          <w:t>пунктом 2</w:t>
        </w:r>
      </w:hyperlink>
      <w:r w:rsidRPr="00A015AA">
        <w:t xml:space="preserve"> настоящей части,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и, если участник </w:t>
      </w:r>
      <w:r>
        <w:t xml:space="preserve">настоящего </w:t>
      </w:r>
      <w:r w:rsidRPr="00A015AA">
        <w:t>аукциона предлагает для использования товар, который является эквивалентным товару, указанному в данной документации, конкретные показатели товара, соответствующие значениям эквивалентности, установленным данной документацией, при условии содержания в ней указания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а также требование о необходимости указания в заявке на участие в таком аукционе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w:t>
      </w:r>
    </w:p>
    <w:p w:rsidR="002055C3" w:rsidRPr="00A015AA" w:rsidRDefault="002055C3" w:rsidP="00A015AA">
      <w:pPr>
        <w:tabs>
          <w:tab w:val="left" w:pos="1260"/>
        </w:tabs>
        <w:jc w:val="both"/>
      </w:pPr>
      <w:r w:rsidRPr="00A015AA">
        <w:lastRenderedPageBreak/>
        <w:t xml:space="preserve">б) согласие, предусмотренное </w:t>
      </w:r>
      <w:hyperlink w:anchor="Par27" w:history="1">
        <w:r w:rsidRPr="00A015AA">
          <w:t>пунктом 2</w:t>
        </w:r>
      </w:hyperlink>
      <w:r w:rsidRPr="00A015AA">
        <w:t xml:space="preserve"> настоящей части, а также конкретные показатели используемого товара, соответствующие значениям, установленным документацией,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при условии отсутствия в данной документации указания на товарный знак,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w:t>
      </w:r>
    </w:p>
    <w:p w:rsidR="002055C3" w:rsidRPr="00A015AA" w:rsidRDefault="002055C3" w:rsidP="00A015AA">
      <w:pPr>
        <w:tabs>
          <w:tab w:val="left" w:pos="1260"/>
        </w:tabs>
        <w:jc w:val="both"/>
      </w:pPr>
      <w:r w:rsidRPr="00A015AA">
        <w:t xml:space="preserve">Первая часть заявки на участие в электронном </w:t>
      </w:r>
      <w:proofErr w:type="spellStart"/>
      <w:r w:rsidRPr="00A015AA">
        <w:t>аукционеможет</w:t>
      </w:r>
      <w:proofErr w:type="spellEnd"/>
      <w:r w:rsidRPr="00A015AA">
        <w:t xml:space="preserve"> содержать эскиз, рисунок, чертеж, фотографию, иное изображение товара, на поставку которого заключается контракт.</w:t>
      </w:r>
    </w:p>
    <w:p w:rsidR="002055C3" w:rsidRDefault="002055C3" w:rsidP="00A015AA">
      <w:pPr>
        <w:tabs>
          <w:tab w:val="left" w:pos="1260"/>
        </w:tabs>
        <w:jc w:val="both"/>
      </w:pPr>
      <w:bookmarkStart w:id="3" w:name="Par34"/>
      <w:bookmarkEnd w:id="3"/>
    </w:p>
    <w:p w:rsidR="002055C3" w:rsidRPr="00A015AA" w:rsidRDefault="002055C3" w:rsidP="00A015AA">
      <w:pPr>
        <w:tabs>
          <w:tab w:val="left" w:pos="1260"/>
        </w:tabs>
        <w:jc w:val="both"/>
      </w:pPr>
      <w:r>
        <w:t xml:space="preserve">2. </w:t>
      </w:r>
      <w:r w:rsidRPr="00A015AA">
        <w:t>Вторая часть заявки на участие в электронном аукционе должна содержать следующие документы и информацию:</w:t>
      </w:r>
    </w:p>
    <w:p w:rsidR="00CC4247" w:rsidRPr="00CC4247" w:rsidRDefault="002055C3" w:rsidP="00CC4247">
      <w:pPr>
        <w:tabs>
          <w:tab w:val="left" w:pos="1260"/>
        </w:tabs>
        <w:jc w:val="both"/>
      </w:pPr>
      <w:r w:rsidRPr="00A015AA">
        <w:t xml:space="preserve">1) </w:t>
      </w:r>
      <w:r w:rsidR="00CC4247" w:rsidRPr="00CC4247">
        <w:t>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2055C3" w:rsidRPr="00A015AA" w:rsidRDefault="002055C3" w:rsidP="000F0304">
      <w:pPr>
        <w:tabs>
          <w:tab w:val="left" w:pos="1260"/>
        </w:tabs>
        <w:jc w:val="both"/>
      </w:pPr>
      <w:r w:rsidRPr="008B5A31">
        <w:t xml:space="preserve">2) </w:t>
      </w:r>
      <w:r w:rsidR="00CC4247" w:rsidRPr="000F0304">
        <w:t xml:space="preserve">документы, подтверждающие соответствие участника такого аукциона требованиям, установленным </w:t>
      </w:r>
      <w:hyperlink r:id="rId13" w:history="1">
        <w:r w:rsidR="00CC4247" w:rsidRPr="000F0304">
          <w:t>пунктом 1 части 1</w:t>
        </w:r>
      </w:hyperlink>
      <w:r w:rsidR="00CC4247" w:rsidRPr="000F0304">
        <w:t xml:space="preserve"> и </w:t>
      </w:r>
      <w:hyperlink r:id="rId14" w:history="1">
        <w:r w:rsidR="00CC4247" w:rsidRPr="000F0304">
          <w:t>частью 2 статьи 31</w:t>
        </w:r>
      </w:hyperlink>
      <w:r w:rsidR="00CC4247" w:rsidRPr="000F0304">
        <w:t xml:space="preserve"> (при наличии таких требований) Федерального закона от 05.04.2013 № 44-ФЗ "О контрактной системе в сфере закупок товаров, работ, услуг для обеспечения государственных и муниципальных нужд" (далее Закон о контрактной системе), или копии этих документов, а также декларация о соответствии участника такого аукциона требованиям, установленным </w:t>
      </w:r>
      <w:hyperlink r:id="rId15" w:history="1">
        <w:r w:rsidR="00CC4247" w:rsidRPr="000F0304">
          <w:t>пунктами 3</w:t>
        </w:r>
      </w:hyperlink>
      <w:r w:rsidR="00CC4247" w:rsidRPr="000F0304">
        <w:t xml:space="preserve"> - </w:t>
      </w:r>
      <w:hyperlink r:id="rId16" w:history="1">
        <w:r w:rsidR="00CC4247" w:rsidRPr="000F0304">
          <w:t>9 части 1 статьи 31</w:t>
        </w:r>
      </w:hyperlink>
      <w:r>
        <w:t xml:space="preserve">Закона о </w:t>
      </w:r>
      <w:r w:rsidR="00C93E98">
        <w:t xml:space="preserve">федеральной </w:t>
      </w:r>
      <w:r>
        <w:t>контрактной системе</w:t>
      </w:r>
      <w:r w:rsidRPr="00A015AA">
        <w:t>;</w:t>
      </w:r>
    </w:p>
    <w:p w:rsidR="002055C3" w:rsidRPr="00A015AA" w:rsidRDefault="002055C3" w:rsidP="000F0304">
      <w:pPr>
        <w:tabs>
          <w:tab w:val="left" w:pos="1260"/>
        </w:tabs>
        <w:jc w:val="both"/>
      </w:pPr>
      <w:r w:rsidRPr="00A015AA">
        <w:t>3)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документацией об электронном аукционе</w:t>
      </w:r>
      <w:r w:rsidR="00A81F99">
        <w:t xml:space="preserve">. </w:t>
      </w:r>
      <w:r w:rsidR="000F0304" w:rsidRPr="000F0304">
        <w:t>При этом представление указанных документов не требуется, если в соответствии с законодательством Российской Федерации они передаются вместе с товаром</w:t>
      </w:r>
      <w:r>
        <w:t>(см. Техническое задание)</w:t>
      </w:r>
      <w:r w:rsidRPr="00A015AA">
        <w:t>;</w:t>
      </w:r>
    </w:p>
    <w:p w:rsidR="002055C3" w:rsidRPr="00A015AA" w:rsidRDefault="002055C3" w:rsidP="00A015AA">
      <w:pPr>
        <w:tabs>
          <w:tab w:val="left" w:pos="1260"/>
        </w:tabs>
        <w:jc w:val="both"/>
      </w:pPr>
      <w:r w:rsidRPr="00A015AA">
        <w:t>4)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rsidR="000F0304" w:rsidRDefault="000F0304" w:rsidP="00A015AA">
      <w:pPr>
        <w:tabs>
          <w:tab w:val="left" w:pos="1260"/>
        </w:tabs>
        <w:jc w:val="both"/>
      </w:pPr>
    </w:p>
    <w:p w:rsidR="000E56BB" w:rsidRDefault="000E56BB" w:rsidP="00A015AA">
      <w:pPr>
        <w:tabs>
          <w:tab w:val="left" w:pos="1260"/>
        </w:tabs>
        <w:jc w:val="both"/>
      </w:pPr>
    </w:p>
    <w:p w:rsidR="000E56BB" w:rsidRDefault="000E56BB" w:rsidP="00A015AA">
      <w:pPr>
        <w:tabs>
          <w:tab w:val="left" w:pos="1260"/>
        </w:tabs>
        <w:jc w:val="both"/>
      </w:pPr>
    </w:p>
    <w:p w:rsidR="000E56BB" w:rsidRDefault="000E56BB" w:rsidP="00A015AA">
      <w:pPr>
        <w:tabs>
          <w:tab w:val="left" w:pos="1260"/>
        </w:tabs>
        <w:jc w:val="both"/>
      </w:pPr>
    </w:p>
    <w:p w:rsidR="000E56BB" w:rsidRDefault="000E56BB" w:rsidP="00A015AA">
      <w:pPr>
        <w:tabs>
          <w:tab w:val="left" w:pos="1260"/>
        </w:tabs>
        <w:jc w:val="both"/>
      </w:pPr>
    </w:p>
    <w:p w:rsidR="000E56BB" w:rsidRDefault="000E56BB" w:rsidP="00A015AA">
      <w:pPr>
        <w:tabs>
          <w:tab w:val="left" w:pos="1260"/>
        </w:tabs>
        <w:jc w:val="both"/>
      </w:pPr>
    </w:p>
    <w:p w:rsidR="000E56BB" w:rsidRDefault="000E56BB" w:rsidP="00A015AA">
      <w:pPr>
        <w:tabs>
          <w:tab w:val="left" w:pos="1260"/>
        </w:tabs>
        <w:jc w:val="both"/>
      </w:pPr>
    </w:p>
    <w:p w:rsidR="000E56BB" w:rsidRDefault="000E56BB" w:rsidP="00A015AA">
      <w:pPr>
        <w:tabs>
          <w:tab w:val="left" w:pos="1260"/>
        </w:tabs>
        <w:jc w:val="both"/>
      </w:pPr>
    </w:p>
    <w:p w:rsidR="000E56BB" w:rsidRDefault="000E56BB" w:rsidP="00A015AA">
      <w:pPr>
        <w:tabs>
          <w:tab w:val="left" w:pos="1260"/>
        </w:tabs>
        <w:jc w:val="both"/>
      </w:pPr>
    </w:p>
    <w:p w:rsidR="000E56BB" w:rsidRPr="00A015AA" w:rsidRDefault="000E56BB" w:rsidP="00A015AA">
      <w:pPr>
        <w:tabs>
          <w:tab w:val="left" w:pos="1260"/>
        </w:tabs>
        <w:jc w:val="both"/>
      </w:pPr>
    </w:p>
    <w:p w:rsidR="002055C3" w:rsidRPr="00A84646" w:rsidRDefault="002055C3" w:rsidP="00D26568">
      <w:pPr>
        <w:tabs>
          <w:tab w:val="left" w:pos="1260"/>
        </w:tabs>
        <w:jc w:val="both"/>
        <w:rPr>
          <w:sz w:val="22"/>
          <w:szCs w:val="22"/>
        </w:rPr>
      </w:pPr>
      <w:bookmarkStart w:id="4" w:name="Par43"/>
      <w:bookmarkEnd w:id="4"/>
      <w:r w:rsidRPr="00A84646">
        <w:rPr>
          <w:b/>
        </w:rPr>
        <w:lastRenderedPageBreak/>
        <w:t>Инструкция по заполнению заявки:</w:t>
      </w:r>
    </w:p>
    <w:p w:rsidR="002055C3" w:rsidRPr="00A84646" w:rsidRDefault="002055C3" w:rsidP="009301BA">
      <w:pPr>
        <w:tabs>
          <w:tab w:val="left" w:pos="1260"/>
        </w:tabs>
        <w:jc w:val="both"/>
      </w:pPr>
    </w:p>
    <w:p w:rsidR="00FD3A3A" w:rsidRPr="00FD3A3A" w:rsidRDefault="00FD3A3A" w:rsidP="00FD3A3A">
      <w:pPr>
        <w:pStyle w:val="ConsPlusNormal"/>
        <w:tabs>
          <w:tab w:val="left" w:pos="8511"/>
        </w:tabs>
        <w:jc w:val="both"/>
        <w:rPr>
          <w:rFonts w:ascii="Times New Roman" w:hAnsi="Times New Roman" w:cs="Times New Roman"/>
          <w:sz w:val="24"/>
          <w:szCs w:val="24"/>
        </w:rPr>
      </w:pPr>
      <w:r w:rsidRPr="00FD3A3A">
        <w:rPr>
          <w:rFonts w:ascii="Times New Roman" w:hAnsi="Times New Roman" w:cs="Times New Roman"/>
          <w:sz w:val="24"/>
          <w:szCs w:val="24"/>
        </w:rPr>
        <w:t>Заявка на участие в открытом аукционе в электронной форме, должна содержать конкретное предложение о товарах, предлагаемых к поставке и указание на товарные знаки (при наличии) (его словесное обозначение) товара (в случае если предлагаемые к использованию товары не имеют товарного знака – вправе указать «товарный знак отсутствует»), конкретные показатели этого товара по всем показателям указанным Заказчиком, в единицах измерения, указанных Заказчиком.</w:t>
      </w:r>
    </w:p>
    <w:p w:rsidR="00FD3A3A" w:rsidRPr="00FD3A3A" w:rsidRDefault="00FD3A3A" w:rsidP="00FD3A3A">
      <w:pPr>
        <w:pStyle w:val="ConsPlusNormal"/>
        <w:tabs>
          <w:tab w:val="left" w:pos="8511"/>
        </w:tabs>
        <w:jc w:val="both"/>
        <w:rPr>
          <w:rFonts w:ascii="Times New Roman" w:hAnsi="Times New Roman" w:cs="Times New Roman"/>
          <w:sz w:val="24"/>
          <w:szCs w:val="24"/>
        </w:rPr>
      </w:pPr>
      <w:r w:rsidRPr="00FD3A3A">
        <w:rPr>
          <w:rFonts w:ascii="Times New Roman" w:hAnsi="Times New Roman" w:cs="Times New Roman"/>
          <w:sz w:val="24"/>
          <w:szCs w:val="24"/>
        </w:rPr>
        <w:t>Заказчиком установлено требование о необходимости указания в заявке на участие в открытом аукционе в электронной форме на товарный знак (его словесное обозначение) (при его наличии).</w:t>
      </w:r>
    </w:p>
    <w:p w:rsidR="00FD3A3A" w:rsidRPr="00FD3A3A" w:rsidRDefault="00FD3A3A" w:rsidP="00FD3A3A">
      <w:pPr>
        <w:pStyle w:val="ConsPlusNormal"/>
        <w:tabs>
          <w:tab w:val="left" w:pos="8511"/>
        </w:tabs>
        <w:jc w:val="both"/>
        <w:rPr>
          <w:rFonts w:ascii="Times New Roman" w:hAnsi="Times New Roman" w:cs="Times New Roman"/>
          <w:sz w:val="24"/>
          <w:szCs w:val="24"/>
        </w:rPr>
      </w:pPr>
      <w:r w:rsidRPr="00FD3A3A">
        <w:rPr>
          <w:rFonts w:ascii="Times New Roman" w:hAnsi="Times New Roman" w:cs="Times New Roman"/>
          <w:sz w:val="24"/>
          <w:szCs w:val="24"/>
        </w:rPr>
        <w:t xml:space="preserve">Участнику размещения заказа в первой части своей заявки на участие в открытом аукционе в электронной форме на каждую единицу товара (материалов), являющуюся отдельно производимым товаром, для которых установлены заказчиком требования к техническим характеристикам, необходимо сделать их описание, а именно: конкретное предложение (т.е. не допускающее двусмысленного толкования и сослагательного наклонения) о товарах (материалах), предлагаемых к </w:t>
      </w:r>
      <w:r w:rsidR="00AB3243">
        <w:rPr>
          <w:rFonts w:ascii="Times New Roman" w:hAnsi="Times New Roman" w:cs="Times New Roman"/>
          <w:sz w:val="24"/>
          <w:szCs w:val="24"/>
        </w:rPr>
        <w:t>поставке</w:t>
      </w:r>
      <w:r w:rsidRPr="00FD3A3A">
        <w:rPr>
          <w:rFonts w:ascii="Times New Roman" w:hAnsi="Times New Roman" w:cs="Times New Roman"/>
          <w:sz w:val="24"/>
          <w:szCs w:val="24"/>
        </w:rPr>
        <w:t xml:space="preserve"> при выполнении работ, товарные знаки (при наличии) (его словесное обозначение) товара (в случае если предлагаемые к использованию товары не имеют товарного знака – вправе указать «товарный знак отсутствует»), конкретные показатели этого товара по всем показателям указанным Заказчиком, в единицах измерения (в соответствии с Международной системой единиц, СИ), указанных Заказчиком в части II</w:t>
      </w:r>
      <w:r w:rsidR="00AB3243" w:rsidRPr="00FD3A3A">
        <w:rPr>
          <w:rFonts w:ascii="Times New Roman" w:hAnsi="Times New Roman" w:cs="Times New Roman"/>
          <w:sz w:val="24"/>
          <w:szCs w:val="24"/>
        </w:rPr>
        <w:t>I</w:t>
      </w:r>
      <w:r w:rsidR="00AB3243">
        <w:rPr>
          <w:rFonts w:ascii="Times New Roman" w:hAnsi="Times New Roman" w:cs="Times New Roman"/>
          <w:sz w:val="24"/>
          <w:szCs w:val="24"/>
        </w:rPr>
        <w:t xml:space="preserve"> «Техническое задание</w:t>
      </w:r>
      <w:r w:rsidRPr="00FD3A3A">
        <w:rPr>
          <w:rFonts w:ascii="Times New Roman" w:hAnsi="Times New Roman" w:cs="Times New Roman"/>
          <w:sz w:val="24"/>
          <w:szCs w:val="24"/>
        </w:rPr>
        <w:t xml:space="preserve">» и в приложениях к ней. </w:t>
      </w:r>
    </w:p>
    <w:p w:rsidR="00FD3A3A" w:rsidRPr="00FD3A3A" w:rsidRDefault="00FD3A3A" w:rsidP="00FD3A3A">
      <w:pPr>
        <w:pStyle w:val="ConsPlusNormal"/>
        <w:tabs>
          <w:tab w:val="left" w:pos="8511"/>
        </w:tabs>
        <w:jc w:val="both"/>
        <w:rPr>
          <w:rFonts w:ascii="Times New Roman" w:hAnsi="Times New Roman" w:cs="Times New Roman"/>
          <w:sz w:val="24"/>
          <w:szCs w:val="24"/>
        </w:rPr>
      </w:pPr>
      <w:r w:rsidRPr="00FD3A3A">
        <w:rPr>
          <w:rFonts w:ascii="Times New Roman" w:hAnsi="Times New Roman" w:cs="Times New Roman"/>
          <w:sz w:val="24"/>
          <w:szCs w:val="24"/>
        </w:rPr>
        <w:t>В случае, если в части I</w:t>
      </w:r>
      <w:r w:rsidR="00AB3243" w:rsidRPr="00FD3A3A">
        <w:rPr>
          <w:rFonts w:ascii="Times New Roman" w:hAnsi="Times New Roman" w:cs="Times New Roman"/>
          <w:sz w:val="24"/>
          <w:szCs w:val="24"/>
        </w:rPr>
        <w:t>I</w:t>
      </w:r>
      <w:r w:rsidRPr="00FD3A3A">
        <w:rPr>
          <w:rFonts w:ascii="Times New Roman" w:hAnsi="Times New Roman" w:cs="Times New Roman"/>
          <w:sz w:val="24"/>
          <w:szCs w:val="24"/>
        </w:rPr>
        <w:t>I «Техническ</w:t>
      </w:r>
      <w:r w:rsidR="00AB3243">
        <w:rPr>
          <w:rFonts w:ascii="Times New Roman" w:hAnsi="Times New Roman" w:cs="Times New Roman"/>
          <w:sz w:val="24"/>
          <w:szCs w:val="24"/>
        </w:rPr>
        <w:t>ое</w:t>
      </w:r>
      <w:r w:rsidR="00A81F99">
        <w:rPr>
          <w:rFonts w:ascii="Times New Roman" w:hAnsi="Times New Roman" w:cs="Times New Roman"/>
          <w:sz w:val="24"/>
          <w:szCs w:val="24"/>
        </w:rPr>
        <w:t xml:space="preserve"> </w:t>
      </w:r>
      <w:r w:rsidR="00AB3243">
        <w:rPr>
          <w:rFonts w:ascii="Times New Roman" w:hAnsi="Times New Roman" w:cs="Times New Roman"/>
          <w:sz w:val="24"/>
          <w:szCs w:val="24"/>
        </w:rPr>
        <w:t>задание</w:t>
      </w:r>
      <w:r w:rsidRPr="00FD3A3A">
        <w:rPr>
          <w:rFonts w:ascii="Times New Roman" w:hAnsi="Times New Roman" w:cs="Times New Roman"/>
          <w:sz w:val="24"/>
          <w:szCs w:val="24"/>
        </w:rPr>
        <w:t xml:space="preserve">» документации указаны максимальные (в том числе показатели сопровождаемые предлогом «до», словами «не более», «менее», «не дольше» и др. словами - синонимами) и/или минимальные (в том числе показатели сопровождаемые предлогом «от», словами «не менее»,  «более», и др. словами - синонимами) значения показателей, а также одновременно минимальные и максимальные значения, в том числе минимальное и максимальное граничные значения диапазонов и интервалов числовых показателей ограниченные скобками, разделенные «тире», «дефисом», «дефисом с двоеточием», «многоточием» и т.д., участником данные показатели должны быть конкретизированы, т.е. без скобок, без указания слов «максимальное», «минимальное», «возможно», «допускается», «предпочтительно», «должно быть», «может быть», «от», «до», «или», «±», «не более», «не менее», «не дольше», «более», «менее», «ниже», «выше», «ранее», «не ранее», «не ниже», «не выше» и т.д.. </w:t>
      </w:r>
    </w:p>
    <w:p w:rsidR="00FD3A3A" w:rsidRPr="00FD3A3A" w:rsidRDefault="00FD3A3A" w:rsidP="00FD3A3A">
      <w:pPr>
        <w:pStyle w:val="ConsPlusNormal"/>
        <w:tabs>
          <w:tab w:val="left" w:pos="8511"/>
        </w:tabs>
        <w:jc w:val="both"/>
        <w:rPr>
          <w:rFonts w:ascii="Times New Roman" w:hAnsi="Times New Roman" w:cs="Times New Roman"/>
          <w:sz w:val="24"/>
          <w:szCs w:val="24"/>
        </w:rPr>
      </w:pPr>
      <w:r w:rsidRPr="00FD3A3A">
        <w:rPr>
          <w:rFonts w:ascii="Times New Roman" w:hAnsi="Times New Roman" w:cs="Times New Roman"/>
          <w:sz w:val="24"/>
          <w:szCs w:val="24"/>
        </w:rPr>
        <w:t xml:space="preserve">При указании конкретного показателя по максимальному и (или) минимальному значению показателей вида «до </w:t>
      </w:r>
      <w:proofErr w:type="spellStart"/>
      <w:r w:rsidRPr="00FD3A3A">
        <w:rPr>
          <w:rFonts w:ascii="Times New Roman" w:hAnsi="Times New Roman" w:cs="Times New Roman"/>
          <w:sz w:val="24"/>
          <w:szCs w:val="24"/>
        </w:rPr>
        <w:t>x</w:t>
      </w:r>
      <w:proofErr w:type="spellEnd"/>
      <w:r w:rsidRPr="00FD3A3A">
        <w:rPr>
          <w:rFonts w:ascii="Times New Roman" w:hAnsi="Times New Roman" w:cs="Times New Roman"/>
          <w:sz w:val="24"/>
          <w:szCs w:val="24"/>
        </w:rPr>
        <w:t xml:space="preserve">» или «от </w:t>
      </w:r>
      <w:proofErr w:type="spellStart"/>
      <w:r w:rsidRPr="00FD3A3A">
        <w:rPr>
          <w:rFonts w:ascii="Times New Roman" w:hAnsi="Times New Roman" w:cs="Times New Roman"/>
          <w:sz w:val="24"/>
          <w:szCs w:val="24"/>
        </w:rPr>
        <w:t>х</w:t>
      </w:r>
      <w:proofErr w:type="spellEnd"/>
      <w:r w:rsidRPr="00FD3A3A">
        <w:rPr>
          <w:rFonts w:ascii="Times New Roman" w:hAnsi="Times New Roman" w:cs="Times New Roman"/>
          <w:sz w:val="24"/>
          <w:szCs w:val="24"/>
        </w:rPr>
        <w:t>», где «</w:t>
      </w:r>
      <w:proofErr w:type="spellStart"/>
      <w:r w:rsidRPr="00FD3A3A">
        <w:rPr>
          <w:rFonts w:ascii="Times New Roman" w:hAnsi="Times New Roman" w:cs="Times New Roman"/>
          <w:sz w:val="24"/>
          <w:szCs w:val="24"/>
        </w:rPr>
        <w:t>x</w:t>
      </w:r>
      <w:proofErr w:type="spellEnd"/>
      <w:r w:rsidRPr="00FD3A3A">
        <w:rPr>
          <w:rFonts w:ascii="Times New Roman" w:hAnsi="Times New Roman" w:cs="Times New Roman"/>
          <w:sz w:val="24"/>
          <w:szCs w:val="24"/>
        </w:rPr>
        <w:t>» - верхнее/ нижнее числовое значение, участник размещения заказа должен указать конкретный показатель строго меньше/ больше «</w:t>
      </w:r>
      <w:proofErr w:type="spellStart"/>
      <w:r w:rsidRPr="00FD3A3A">
        <w:rPr>
          <w:rFonts w:ascii="Times New Roman" w:hAnsi="Times New Roman" w:cs="Times New Roman"/>
          <w:sz w:val="24"/>
          <w:szCs w:val="24"/>
        </w:rPr>
        <w:t>х</w:t>
      </w:r>
      <w:proofErr w:type="spellEnd"/>
      <w:r w:rsidRPr="00FD3A3A">
        <w:rPr>
          <w:rFonts w:ascii="Times New Roman" w:hAnsi="Times New Roman" w:cs="Times New Roman"/>
          <w:sz w:val="24"/>
          <w:szCs w:val="24"/>
        </w:rPr>
        <w:t>», т.е крайние значения «</w:t>
      </w:r>
      <w:proofErr w:type="spellStart"/>
      <w:r w:rsidRPr="00FD3A3A">
        <w:rPr>
          <w:rFonts w:ascii="Times New Roman" w:hAnsi="Times New Roman" w:cs="Times New Roman"/>
          <w:sz w:val="24"/>
          <w:szCs w:val="24"/>
        </w:rPr>
        <w:t>х</w:t>
      </w:r>
      <w:proofErr w:type="spellEnd"/>
      <w:r w:rsidRPr="00FD3A3A">
        <w:rPr>
          <w:rFonts w:ascii="Times New Roman" w:hAnsi="Times New Roman" w:cs="Times New Roman"/>
          <w:sz w:val="24"/>
          <w:szCs w:val="24"/>
        </w:rPr>
        <w:t xml:space="preserve">» не включены в интервал. При указании конкретного показателя по максимальному значению показателей вида «менее/меньше </w:t>
      </w:r>
      <w:proofErr w:type="spellStart"/>
      <w:r w:rsidRPr="00FD3A3A">
        <w:rPr>
          <w:rFonts w:ascii="Times New Roman" w:hAnsi="Times New Roman" w:cs="Times New Roman"/>
          <w:sz w:val="24"/>
          <w:szCs w:val="24"/>
        </w:rPr>
        <w:t>x</w:t>
      </w:r>
      <w:proofErr w:type="spellEnd"/>
      <w:r w:rsidRPr="00FD3A3A">
        <w:rPr>
          <w:rFonts w:ascii="Times New Roman" w:hAnsi="Times New Roman" w:cs="Times New Roman"/>
          <w:sz w:val="24"/>
          <w:szCs w:val="24"/>
        </w:rPr>
        <w:t>», «(</w:t>
      </w:r>
      <w:proofErr w:type="spellStart"/>
      <w:r w:rsidRPr="00FD3A3A">
        <w:rPr>
          <w:rFonts w:ascii="Times New Roman" w:hAnsi="Times New Roman" w:cs="Times New Roman"/>
          <w:sz w:val="24"/>
          <w:szCs w:val="24"/>
        </w:rPr>
        <w:t>х</w:t>
      </w:r>
      <w:proofErr w:type="spellEnd"/>
      <w:r w:rsidRPr="00FD3A3A">
        <w:rPr>
          <w:rFonts w:ascii="Times New Roman" w:hAnsi="Times New Roman" w:cs="Times New Roman"/>
          <w:sz w:val="24"/>
          <w:szCs w:val="24"/>
        </w:rPr>
        <w:t xml:space="preserve">» и (или) минимальному значению показателей вида «более/больше </w:t>
      </w:r>
      <w:proofErr w:type="spellStart"/>
      <w:r w:rsidRPr="00FD3A3A">
        <w:rPr>
          <w:rFonts w:ascii="Times New Roman" w:hAnsi="Times New Roman" w:cs="Times New Roman"/>
          <w:sz w:val="24"/>
          <w:szCs w:val="24"/>
        </w:rPr>
        <w:t>х</w:t>
      </w:r>
      <w:proofErr w:type="spellEnd"/>
      <w:r w:rsidRPr="00FD3A3A">
        <w:rPr>
          <w:rFonts w:ascii="Times New Roman" w:hAnsi="Times New Roman" w:cs="Times New Roman"/>
          <w:sz w:val="24"/>
          <w:szCs w:val="24"/>
        </w:rPr>
        <w:t>», «</w:t>
      </w:r>
      <w:proofErr w:type="spellStart"/>
      <w:r w:rsidRPr="00FD3A3A">
        <w:rPr>
          <w:rFonts w:ascii="Times New Roman" w:hAnsi="Times New Roman" w:cs="Times New Roman"/>
          <w:sz w:val="24"/>
          <w:szCs w:val="24"/>
        </w:rPr>
        <w:t>х</w:t>
      </w:r>
      <w:proofErr w:type="spellEnd"/>
      <w:r w:rsidRPr="00FD3A3A">
        <w:rPr>
          <w:rFonts w:ascii="Times New Roman" w:hAnsi="Times New Roman" w:cs="Times New Roman"/>
          <w:sz w:val="24"/>
          <w:szCs w:val="24"/>
        </w:rPr>
        <w:t>)», где «</w:t>
      </w:r>
      <w:proofErr w:type="spellStart"/>
      <w:r w:rsidRPr="00FD3A3A">
        <w:rPr>
          <w:rFonts w:ascii="Times New Roman" w:hAnsi="Times New Roman" w:cs="Times New Roman"/>
          <w:sz w:val="24"/>
          <w:szCs w:val="24"/>
        </w:rPr>
        <w:t>x</w:t>
      </w:r>
      <w:proofErr w:type="spellEnd"/>
      <w:r w:rsidRPr="00FD3A3A">
        <w:rPr>
          <w:rFonts w:ascii="Times New Roman" w:hAnsi="Times New Roman" w:cs="Times New Roman"/>
          <w:sz w:val="24"/>
          <w:szCs w:val="24"/>
        </w:rPr>
        <w:t>» - верхнее/нижнее числовое значение, участник размещение заказа должен указать конкретный показатель строго меньше / больше «</w:t>
      </w:r>
      <w:proofErr w:type="spellStart"/>
      <w:r w:rsidRPr="00FD3A3A">
        <w:rPr>
          <w:rFonts w:ascii="Times New Roman" w:hAnsi="Times New Roman" w:cs="Times New Roman"/>
          <w:sz w:val="24"/>
          <w:szCs w:val="24"/>
        </w:rPr>
        <w:t>х</w:t>
      </w:r>
      <w:proofErr w:type="spellEnd"/>
      <w:r w:rsidRPr="00FD3A3A">
        <w:rPr>
          <w:rFonts w:ascii="Times New Roman" w:hAnsi="Times New Roman" w:cs="Times New Roman"/>
          <w:sz w:val="24"/>
          <w:szCs w:val="24"/>
        </w:rPr>
        <w:t>», при этом крайние значения «</w:t>
      </w:r>
      <w:proofErr w:type="spellStart"/>
      <w:r w:rsidRPr="00FD3A3A">
        <w:rPr>
          <w:rFonts w:ascii="Times New Roman" w:hAnsi="Times New Roman" w:cs="Times New Roman"/>
          <w:sz w:val="24"/>
          <w:szCs w:val="24"/>
        </w:rPr>
        <w:t>х</w:t>
      </w:r>
      <w:proofErr w:type="spellEnd"/>
      <w:r w:rsidRPr="00FD3A3A">
        <w:rPr>
          <w:rFonts w:ascii="Times New Roman" w:hAnsi="Times New Roman" w:cs="Times New Roman"/>
          <w:sz w:val="24"/>
          <w:szCs w:val="24"/>
        </w:rPr>
        <w:t>» включены в указанный интервал только при наличии слов «включительно», во всех иных случаях крайние значения «</w:t>
      </w:r>
      <w:proofErr w:type="spellStart"/>
      <w:r w:rsidRPr="00FD3A3A">
        <w:rPr>
          <w:rFonts w:ascii="Times New Roman" w:hAnsi="Times New Roman" w:cs="Times New Roman"/>
          <w:sz w:val="24"/>
          <w:szCs w:val="24"/>
        </w:rPr>
        <w:t>х</w:t>
      </w:r>
      <w:proofErr w:type="spellEnd"/>
      <w:r w:rsidRPr="00FD3A3A">
        <w:rPr>
          <w:rFonts w:ascii="Times New Roman" w:hAnsi="Times New Roman" w:cs="Times New Roman"/>
          <w:sz w:val="24"/>
          <w:szCs w:val="24"/>
        </w:rPr>
        <w:t xml:space="preserve">» в интервал не входят. </w:t>
      </w:r>
    </w:p>
    <w:p w:rsidR="00FD3A3A" w:rsidRPr="00FD3A3A" w:rsidRDefault="00FD3A3A" w:rsidP="00FD3A3A">
      <w:pPr>
        <w:pStyle w:val="ConsPlusNormal"/>
        <w:tabs>
          <w:tab w:val="left" w:pos="8511"/>
        </w:tabs>
        <w:jc w:val="both"/>
        <w:rPr>
          <w:rFonts w:ascii="Times New Roman" w:hAnsi="Times New Roman" w:cs="Times New Roman"/>
          <w:sz w:val="24"/>
          <w:szCs w:val="24"/>
        </w:rPr>
      </w:pPr>
      <w:r w:rsidRPr="00FD3A3A">
        <w:rPr>
          <w:rFonts w:ascii="Times New Roman" w:hAnsi="Times New Roman" w:cs="Times New Roman"/>
          <w:sz w:val="24"/>
          <w:szCs w:val="24"/>
        </w:rPr>
        <w:t>По значениям, указанным как «Неизменные показатели» или выделенным в тексте жирным курсивом или сопровождающимся знаком «*» или определяющие наименование показателя эквивалентности, а также в случаях, не предусмотренных настоящей инструкцией - участник размещения заказа значения изменять не должен. Не подлежат уточнению параметры товаров, по своей сути имеющие интервальное значение.</w:t>
      </w:r>
    </w:p>
    <w:p w:rsidR="00FD3A3A" w:rsidRPr="00FD3A3A" w:rsidRDefault="00FD3A3A" w:rsidP="00FD3A3A">
      <w:pPr>
        <w:pStyle w:val="ConsPlusNormal"/>
        <w:tabs>
          <w:tab w:val="left" w:pos="8511"/>
        </w:tabs>
        <w:spacing w:after="200" w:line="276" w:lineRule="auto"/>
        <w:jc w:val="both"/>
        <w:rPr>
          <w:rFonts w:ascii="Times New Roman" w:hAnsi="Times New Roman" w:cs="Times New Roman"/>
          <w:sz w:val="24"/>
          <w:szCs w:val="24"/>
        </w:rPr>
      </w:pPr>
      <w:r w:rsidRPr="00FD3A3A">
        <w:rPr>
          <w:rFonts w:ascii="Times New Roman" w:hAnsi="Times New Roman" w:cs="Times New Roman"/>
          <w:sz w:val="24"/>
          <w:szCs w:val="24"/>
        </w:rPr>
        <w:t>Эквивалентность предлагаемого товара будет устанавливаться по комплектности, всем показателям и их значениям, в том числе техническим и функциональным параметрам, установленным в Техническо</w:t>
      </w:r>
      <w:r w:rsidR="00B02519">
        <w:rPr>
          <w:rFonts w:ascii="Times New Roman" w:hAnsi="Times New Roman" w:cs="Times New Roman"/>
          <w:sz w:val="24"/>
          <w:szCs w:val="24"/>
        </w:rPr>
        <w:t>м</w:t>
      </w:r>
      <w:r w:rsidR="00A81F99">
        <w:rPr>
          <w:rFonts w:ascii="Times New Roman" w:hAnsi="Times New Roman" w:cs="Times New Roman"/>
          <w:sz w:val="24"/>
          <w:szCs w:val="24"/>
        </w:rPr>
        <w:t xml:space="preserve"> </w:t>
      </w:r>
      <w:r w:rsidR="00B02519">
        <w:rPr>
          <w:rFonts w:ascii="Times New Roman" w:hAnsi="Times New Roman" w:cs="Times New Roman"/>
          <w:sz w:val="24"/>
          <w:szCs w:val="24"/>
        </w:rPr>
        <w:t>задании</w:t>
      </w:r>
      <w:r w:rsidRPr="00FD3A3A">
        <w:rPr>
          <w:rFonts w:ascii="Times New Roman" w:hAnsi="Times New Roman" w:cs="Times New Roman"/>
          <w:sz w:val="24"/>
          <w:szCs w:val="24"/>
        </w:rPr>
        <w:t xml:space="preserve"> и в приложениях к ней.</w:t>
      </w:r>
    </w:p>
    <w:p w:rsidR="00FD3A3A" w:rsidRPr="00FD3A3A" w:rsidRDefault="00FD3A3A" w:rsidP="00FD3A3A">
      <w:pPr>
        <w:pStyle w:val="ConsPlusNormal"/>
        <w:widowControl/>
        <w:tabs>
          <w:tab w:val="left" w:pos="8511"/>
        </w:tabs>
        <w:spacing w:after="200" w:line="276" w:lineRule="auto"/>
        <w:ind w:firstLine="709"/>
        <w:jc w:val="both"/>
        <w:rPr>
          <w:ins w:id="5" w:author="pc001" w:date="2014-09-09T15:30:00Z"/>
          <w:rFonts w:ascii="Times New Roman" w:hAnsi="Times New Roman" w:cs="Times New Roman"/>
          <w:sz w:val="24"/>
          <w:szCs w:val="24"/>
        </w:rPr>
      </w:pPr>
      <w:r w:rsidRPr="00FD3A3A">
        <w:rPr>
          <w:rFonts w:ascii="Times New Roman" w:hAnsi="Times New Roman" w:cs="Times New Roman"/>
          <w:sz w:val="24"/>
          <w:szCs w:val="24"/>
        </w:rPr>
        <w:lastRenderedPageBreak/>
        <w:t>В случае наличия в документации об аукционе и в её приложениях ссылки на товарный знак (его словесное обозначение), знак обслуживания, фирменное наименование, патенты, полезные модели, промышленные образцы, наименование места происхождения товара или наименование производителя товара – считать такие требования не установленными.</w:t>
      </w:r>
    </w:p>
    <w:p w:rsidR="00FD3A3A" w:rsidRDefault="00FD3A3A" w:rsidP="009301BA">
      <w:pPr>
        <w:tabs>
          <w:tab w:val="left" w:pos="1260"/>
        </w:tabs>
        <w:jc w:val="both"/>
      </w:pPr>
    </w:p>
    <w:p w:rsidR="002055C3" w:rsidRPr="00F34B2D" w:rsidRDefault="002055C3" w:rsidP="00755E7A">
      <w:pPr>
        <w:jc w:val="both"/>
      </w:pPr>
    </w:p>
    <w:p w:rsidR="002055C3" w:rsidRDefault="002055C3">
      <w:pPr>
        <w:spacing w:after="200" w:line="276" w:lineRule="auto"/>
        <w:rPr>
          <w:b/>
          <w:bCs/>
          <w:lang w:eastAsia="en-US"/>
        </w:rPr>
      </w:pPr>
      <w:bookmarkStart w:id="6" w:name="Par0"/>
      <w:bookmarkEnd w:id="6"/>
      <w:r>
        <w:rPr>
          <w:b/>
          <w:bCs/>
          <w:lang w:eastAsia="en-US"/>
        </w:rPr>
        <w:br w:type="page"/>
      </w:r>
    </w:p>
    <w:p w:rsidR="002055C3" w:rsidRDefault="002055C3" w:rsidP="005A7E65">
      <w:pPr>
        <w:autoSpaceDE w:val="0"/>
        <w:autoSpaceDN w:val="0"/>
        <w:adjustRightInd w:val="0"/>
        <w:ind w:firstLine="540"/>
        <w:jc w:val="both"/>
        <w:rPr>
          <w:lang w:eastAsia="en-US"/>
        </w:rPr>
      </w:pPr>
      <w:r>
        <w:rPr>
          <w:b/>
          <w:bCs/>
          <w:lang w:eastAsia="en-US"/>
        </w:rPr>
        <w:lastRenderedPageBreak/>
        <w:t>2.</w:t>
      </w:r>
      <w:r>
        <w:rPr>
          <w:b/>
          <w:lang w:eastAsia="en-US"/>
        </w:rPr>
        <w:t>П</w:t>
      </w:r>
      <w:r w:rsidRPr="0072309A">
        <w:rPr>
          <w:b/>
          <w:lang w:eastAsia="en-US"/>
        </w:rPr>
        <w:t>орядок, даты начала и окончания срока предоставления участникам такого аукциона разъяснений положений документации о таком аукционе</w:t>
      </w:r>
    </w:p>
    <w:p w:rsidR="002055C3" w:rsidRDefault="002055C3" w:rsidP="005A7E65">
      <w:pPr>
        <w:autoSpaceDE w:val="0"/>
        <w:autoSpaceDN w:val="0"/>
        <w:adjustRightInd w:val="0"/>
        <w:ind w:firstLine="540"/>
        <w:jc w:val="both"/>
        <w:rPr>
          <w:lang w:eastAsia="en-US"/>
        </w:rPr>
      </w:pPr>
    </w:p>
    <w:p w:rsidR="002055C3" w:rsidRPr="0072309A" w:rsidRDefault="002055C3" w:rsidP="0072309A">
      <w:pPr>
        <w:autoSpaceDE w:val="0"/>
        <w:autoSpaceDN w:val="0"/>
        <w:adjustRightInd w:val="0"/>
        <w:jc w:val="both"/>
        <w:rPr>
          <w:bCs/>
          <w:lang w:eastAsia="en-US"/>
        </w:rPr>
      </w:pPr>
      <w:r>
        <w:rPr>
          <w:bCs/>
          <w:lang w:eastAsia="en-US"/>
        </w:rPr>
        <w:t xml:space="preserve">2.1. </w:t>
      </w:r>
      <w:r w:rsidRPr="0072309A">
        <w:rPr>
          <w:bCs/>
          <w:lang w:eastAsia="en-US"/>
        </w:rPr>
        <w:t>Любой участник электронного аукциона, получивший аккредитацию на электронной площадке, вправе направить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 заказчику.</w:t>
      </w:r>
    </w:p>
    <w:p w:rsidR="002055C3" w:rsidRPr="0072309A" w:rsidRDefault="002055C3" w:rsidP="0072309A">
      <w:pPr>
        <w:autoSpaceDE w:val="0"/>
        <w:autoSpaceDN w:val="0"/>
        <w:adjustRightInd w:val="0"/>
        <w:jc w:val="both"/>
        <w:rPr>
          <w:bCs/>
          <w:lang w:eastAsia="en-US"/>
        </w:rPr>
      </w:pPr>
      <w:r>
        <w:rPr>
          <w:bCs/>
          <w:lang w:eastAsia="en-US"/>
        </w:rPr>
        <w:t>2.2.</w:t>
      </w:r>
      <w:r w:rsidRPr="0072309A">
        <w:rPr>
          <w:bCs/>
          <w:lang w:eastAsia="en-US"/>
        </w:rPr>
        <w:t xml:space="preserve"> В течение двух дней с даты поступления от оператора электронной площадки указанного в </w:t>
      </w:r>
      <w:hyperlink w:anchor="Par0" w:history="1">
        <w:r w:rsidRPr="0072309A">
          <w:rPr>
            <w:bCs/>
            <w:lang w:eastAsia="en-US"/>
          </w:rPr>
          <w:t>пункте</w:t>
        </w:r>
      </w:hyperlink>
      <w:r>
        <w:rPr>
          <w:bCs/>
          <w:lang w:eastAsia="en-US"/>
        </w:rPr>
        <w:t xml:space="preserve"> 2.1. настоящего раздела </w:t>
      </w:r>
      <w:r w:rsidRPr="0072309A">
        <w:rPr>
          <w:bCs/>
          <w:lang w:eastAsia="en-US"/>
        </w:rPr>
        <w:t>запроса заказчик 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заказчику не позднее чем за три дня до даты окончания срока подачи заявок на участие в таком аукционе.</w:t>
      </w:r>
    </w:p>
    <w:p w:rsidR="002055C3" w:rsidRPr="0072309A" w:rsidRDefault="002055C3" w:rsidP="00BC223F">
      <w:pPr>
        <w:autoSpaceDE w:val="0"/>
        <w:autoSpaceDN w:val="0"/>
        <w:adjustRightInd w:val="0"/>
        <w:jc w:val="both"/>
        <w:rPr>
          <w:bCs/>
          <w:lang w:eastAsia="en-US"/>
        </w:rPr>
      </w:pPr>
      <w:r>
        <w:rPr>
          <w:bCs/>
          <w:lang w:eastAsia="en-US"/>
        </w:rPr>
        <w:t>2.3</w:t>
      </w:r>
      <w:r w:rsidRPr="0072309A">
        <w:rPr>
          <w:bCs/>
          <w:lang w:eastAsia="en-US"/>
        </w:rPr>
        <w:t>. Разъяснения положений документации об электронном аукционе не должны изменять ее суть.</w:t>
      </w:r>
    </w:p>
    <w:p w:rsidR="00426769" w:rsidRDefault="002055C3" w:rsidP="00426769">
      <w:pPr>
        <w:autoSpaceDE w:val="0"/>
        <w:autoSpaceDN w:val="0"/>
        <w:adjustRightInd w:val="0"/>
        <w:jc w:val="both"/>
        <w:rPr>
          <w:rFonts w:eastAsia="Calibri"/>
        </w:rPr>
      </w:pPr>
      <w:r>
        <w:rPr>
          <w:bCs/>
          <w:lang w:eastAsia="en-US"/>
        </w:rPr>
        <w:t>2.4</w:t>
      </w:r>
      <w:r w:rsidRPr="0072309A">
        <w:rPr>
          <w:bCs/>
          <w:lang w:eastAsia="en-US"/>
        </w:rPr>
        <w:t xml:space="preserve">. </w:t>
      </w:r>
      <w:r w:rsidR="00426769" w:rsidRPr="00426769">
        <w:rPr>
          <w:bCs/>
          <w:lang w:eastAsia="en-US"/>
        </w:rPr>
        <w:t>Заказчик по собственной инициативе или в соответствии с поступившим запросом о даче разъяснений положений документации об электронном аукционе вправе принять решение о внесении изменений в документацию о таком аукционе не позднее чем за два дня до даты окончания срока подачи заявок на участие в таком аукционе. Изменение объекта закупки и увеличение размера обеспечения данных заявок не допускаются. В течение одного дня с даты принятия указанного решения изменения, внесенные в документацию о таком аукционе, размещаются заказчиком в единой информационной системе. При этом срок подачи заявок на участие в таком аукционе должен быть продлен так, чтобы с даты размещения изменений до даты окончания срока подачи заявок на</w:t>
      </w:r>
      <w:r w:rsidR="00426769">
        <w:rPr>
          <w:rFonts w:eastAsia="Calibri"/>
        </w:rPr>
        <w:t xml:space="preserve"> участие в таком аукционе этот срок составлял не менее чем пятнадцать дней или, если начальная (максимальная) цена контракта (цена лота) не превышает три миллиона рублей, не менее чем семь дней.</w:t>
      </w:r>
    </w:p>
    <w:p w:rsidR="002055C3" w:rsidRPr="0072309A" w:rsidRDefault="002055C3" w:rsidP="00BC223F">
      <w:pPr>
        <w:autoSpaceDE w:val="0"/>
        <w:autoSpaceDN w:val="0"/>
        <w:adjustRightInd w:val="0"/>
        <w:jc w:val="both"/>
        <w:rPr>
          <w:bCs/>
          <w:lang w:eastAsia="en-US"/>
        </w:rPr>
      </w:pPr>
    </w:p>
    <w:p w:rsidR="002055C3" w:rsidRDefault="002055C3" w:rsidP="005A7E65">
      <w:pPr>
        <w:autoSpaceDE w:val="0"/>
        <w:autoSpaceDN w:val="0"/>
        <w:adjustRightInd w:val="0"/>
        <w:ind w:firstLine="540"/>
        <w:jc w:val="both"/>
        <w:rPr>
          <w:lang w:eastAsia="en-US"/>
        </w:rPr>
      </w:pPr>
    </w:p>
    <w:p w:rsidR="002055C3" w:rsidRDefault="002055C3" w:rsidP="005A7E65">
      <w:pPr>
        <w:autoSpaceDE w:val="0"/>
        <w:autoSpaceDN w:val="0"/>
        <w:adjustRightInd w:val="0"/>
        <w:ind w:firstLine="540"/>
        <w:jc w:val="both"/>
        <w:rPr>
          <w:lang w:eastAsia="en-US"/>
        </w:rPr>
      </w:pPr>
    </w:p>
    <w:p w:rsidR="002055C3" w:rsidRDefault="002055C3" w:rsidP="0072309A">
      <w:pPr>
        <w:autoSpaceDE w:val="0"/>
        <w:autoSpaceDN w:val="0"/>
        <w:adjustRightInd w:val="0"/>
        <w:ind w:firstLine="540"/>
        <w:jc w:val="both"/>
        <w:rPr>
          <w:b/>
          <w:bCs/>
          <w:lang w:eastAsia="en-US"/>
        </w:rPr>
      </w:pPr>
      <w:r>
        <w:rPr>
          <w:b/>
          <w:bCs/>
          <w:lang w:eastAsia="en-US"/>
        </w:rPr>
        <w:br w:type="page"/>
      </w:r>
    </w:p>
    <w:p w:rsidR="002055C3" w:rsidRDefault="002055C3" w:rsidP="00AB5F35">
      <w:pPr>
        <w:autoSpaceDE w:val="0"/>
        <w:autoSpaceDN w:val="0"/>
        <w:adjustRightInd w:val="0"/>
        <w:ind w:firstLine="540"/>
        <w:jc w:val="both"/>
        <w:rPr>
          <w:b/>
          <w:bCs/>
          <w:lang w:eastAsia="en-US"/>
        </w:rPr>
      </w:pPr>
      <w:r>
        <w:rPr>
          <w:b/>
          <w:bCs/>
          <w:lang w:eastAsia="en-US"/>
        </w:rPr>
        <w:lastRenderedPageBreak/>
        <w:t xml:space="preserve">3.Информация о возможности одностороннего отказа от исполнения контракта </w:t>
      </w:r>
    </w:p>
    <w:p w:rsidR="002055C3" w:rsidRPr="00AB5F35" w:rsidRDefault="002055C3" w:rsidP="00AB5F35">
      <w:pPr>
        <w:autoSpaceDE w:val="0"/>
        <w:autoSpaceDN w:val="0"/>
        <w:adjustRightInd w:val="0"/>
        <w:ind w:firstLine="540"/>
        <w:jc w:val="both"/>
        <w:rPr>
          <w:b/>
          <w:bCs/>
          <w:lang w:eastAsia="en-US"/>
        </w:rPr>
      </w:pPr>
    </w:p>
    <w:p w:rsidR="002055C3" w:rsidRPr="00AB5F35" w:rsidRDefault="002055C3" w:rsidP="00AB5F35">
      <w:pPr>
        <w:autoSpaceDE w:val="0"/>
        <w:autoSpaceDN w:val="0"/>
        <w:adjustRightInd w:val="0"/>
        <w:jc w:val="both"/>
        <w:rPr>
          <w:bCs/>
          <w:lang w:eastAsia="en-US"/>
        </w:rPr>
      </w:pPr>
      <w:r w:rsidRPr="00AB5F35">
        <w:rPr>
          <w:bCs/>
          <w:lang w:eastAsia="en-US"/>
        </w:rPr>
        <w:t>3.1.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2055C3" w:rsidRPr="00AB5F35" w:rsidRDefault="002055C3" w:rsidP="00AB5F35">
      <w:pPr>
        <w:autoSpaceDE w:val="0"/>
        <w:autoSpaceDN w:val="0"/>
        <w:adjustRightInd w:val="0"/>
        <w:jc w:val="both"/>
        <w:rPr>
          <w:bCs/>
          <w:lang w:eastAsia="en-US"/>
        </w:rPr>
      </w:pPr>
      <w:r>
        <w:rPr>
          <w:bCs/>
          <w:lang w:eastAsia="en-US"/>
        </w:rPr>
        <w:t>3.2</w:t>
      </w:r>
      <w:r w:rsidRPr="00AB5F35">
        <w:rPr>
          <w:bCs/>
          <w:lang w:eastAsia="en-US"/>
        </w:rPr>
        <w:t>.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p w:rsidR="002055C3" w:rsidRPr="00AB5F35" w:rsidRDefault="002055C3" w:rsidP="00AB5F35">
      <w:pPr>
        <w:autoSpaceDE w:val="0"/>
        <w:autoSpaceDN w:val="0"/>
        <w:adjustRightInd w:val="0"/>
        <w:jc w:val="both"/>
        <w:rPr>
          <w:bCs/>
          <w:lang w:eastAsia="en-US"/>
        </w:rPr>
      </w:pPr>
      <w:r>
        <w:rPr>
          <w:bCs/>
          <w:lang w:eastAsia="en-US"/>
        </w:rPr>
        <w:t>3.3</w:t>
      </w:r>
      <w:r w:rsidRPr="00AB5F35">
        <w:rPr>
          <w:bCs/>
          <w:lang w:eastAsia="en-US"/>
        </w:rPr>
        <w:t>.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контракта</w:t>
      </w:r>
      <w:r>
        <w:rPr>
          <w:bCs/>
          <w:lang w:eastAsia="en-US"/>
        </w:rPr>
        <w:t>.</w:t>
      </w:r>
    </w:p>
    <w:p w:rsidR="002055C3" w:rsidRPr="00AB5F35" w:rsidRDefault="002055C3" w:rsidP="00823137">
      <w:pPr>
        <w:autoSpaceDE w:val="0"/>
        <w:autoSpaceDN w:val="0"/>
        <w:adjustRightInd w:val="0"/>
        <w:jc w:val="both"/>
        <w:rPr>
          <w:bCs/>
          <w:lang w:eastAsia="en-US"/>
        </w:rPr>
      </w:pPr>
      <w:r>
        <w:rPr>
          <w:bCs/>
          <w:lang w:eastAsia="en-US"/>
        </w:rPr>
        <w:t>3.4</w:t>
      </w:r>
      <w:r w:rsidRPr="00AB5F35">
        <w:rPr>
          <w:bCs/>
          <w:lang w:eastAsia="en-US"/>
        </w:rPr>
        <w:t>. Если заказчиком проведена экспертиза поставленного товара, выполненной работы или оказанной услуги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выполненной работы или оказанной услуги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2055C3" w:rsidRPr="00AB5F35" w:rsidRDefault="002055C3" w:rsidP="00EE7608">
      <w:pPr>
        <w:autoSpaceDE w:val="0"/>
        <w:autoSpaceDN w:val="0"/>
        <w:adjustRightInd w:val="0"/>
        <w:jc w:val="both"/>
        <w:rPr>
          <w:bCs/>
          <w:lang w:eastAsia="en-US"/>
        </w:rPr>
      </w:pPr>
      <w:r>
        <w:rPr>
          <w:bCs/>
          <w:lang w:eastAsia="en-US"/>
        </w:rPr>
        <w:t>3.5</w:t>
      </w:r>
      <w:r w:rsidRPr="00AB5F35">
        <w:rPr>
          <w:bCs/>
          <w:lang w:eastAsia="en-US"/>
        </w:rPr>
        <w:t xml:space="preserve">. Решение заказчика об одностороннем отказе от исполнения контракта в течение одного рабочего дня, следующего за датой принятия указанного решения, размещается в единой информационной системе и направляется поставщику (подрядчику, исполнителю) по почте заказным письмом с уведомлением о вручении по адресу поставщика (подрядчика, исполнителя),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(подрядчику, исполнителю). Выполнение заказчиком требований настоящей части считается надлежащим уведомлением поставщика (подрядчика, исполнителя)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(подрядчику, исполнителю) указанного уведомления либо дата получения заказчиком информации об отсутствии поставщика (подрядчика, исполнителя) по его адресу, указанному в контракте. При невозможности </w:t>
      </w:r>
      <w:r w:rsidR="00D90783" w:rsidRPr="00AB5F35">
        <w:rPr>
          <w:bCs/>
          <w:lang w:eastAsia="en-US"/>
        </w:rPr>
        <w:t>получения,</w:t>
      </w:r>
      <w:r w:rsidRPr="00AB5F35">
        <w:rPr>
          <w:bCs/>
          <w:lang w:eastAsia="en-US"/>
        </w:rPr>
        <w:t xml:space="preserve">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w:t>
      </w:r>
    </w:p>
    <w:p w:rsidR="002055C3" w:rsidRPr="00AB5F35" w:rsidRDefault="002055C3" w:rsidP="00EE7608">
      <w:pPr>
        <w:autoSpaceDE w:val="0"/>
        <w:autoSpaceDN w:val="0"/>
        <w:adjustRightInd w:val="0"/>
        <w:jc w:val="both"/>
        <w:rPr>
          <w:bCs/>
          <w:lang w:eastAsia="en-US"/>
        </w:rPr>
      </w:pPr>
      <w:r>
        <w:rPr>
          <w:bCs/>
          <w:lang w:eastAsia="en-US"/>
        </w:rPr>
        <w:t>3.6</w:t>
      </w:r>
      <w:r w:rsidRPr="00AB5F35">
        <w:rPr>
          <w:bCs/>
          <w:lang w:eastAsia="en-US"/>
        </w:rPr>
        <w:t>.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контракта.</w:t>
      </w:r>
    </w:p>
    <w:p w:rsidR="002055C3" w:rsidRPr="00AB5F35" w:rsidRDefault="002055C3" w:rsidP="00EE7608">
      <w:pPr>
        <w:autoSpaceDE w:val="0"/>
        <w:autoSpaceDN w:val="0"/>
        <w:adjustRightInd w:val="0"/>
        <w:jc w:val="both"/>
        <w:rPr>
          <w:bCs/>
          <w:lang w:eastAsia="en-US"/>
        </w:rPr>
      </w:pPr>
      <w:r>
        <w:rPr>
          <w:bCs/>
          <w:lang w:eastAsia="en-US"/>
        </w:rPr>
        <w:t>3.7</w:t>
      </w:r>
      <w:r w:rsidRPr="00AB5F35">
        <w:rPr>
          <w:bCs/>
          <w:lang w:eastAsia="en-US"/>
        </w:rPr>
        <w:t>.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(подрядчика,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Данное правило не применяется в случае повторного нарушения поставщиком (подрядчиком, исполнителем)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2055C3" w:rsidRPr="00AB5F35" w:rsidRDefault="002055C3" w:rsidP="00EE7608">
      <w:pPr>
        <w:autoSpaceDE w:val="0"/>
        <w:autoSpaceDN w:val="0"/>
        <w:adjustRightInd w:val="0"/>
        <w:jc w:val="both"/>
        <w:rPr>
          <w:bCs/>
          <w:lang w:eastAsia="en-US"/>
        </w:rPr>
      </w:pPr>
      <w:r>
        <w:rPr>
          <w:bCs/>
          <w:lang w:eastAsia="en-US"/>
        </w:rPr>
        <w:t>3.8</w:t>
      </w:r>
      <w:r w:rsidRPr="00AB5F35">
        <w:rPr>
          <w:bCs/>
          <w:lang w:eastAsia="en-US"/>
        </w:rPr>
        <w:t>. Заказчик обязан принять решение об одностороннем отказе от исполнения контракта, если в ходе исполнения контракта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 (подрядчика, исполнителя).</w:t>
      </w:r>
    </w:p>
    <w:p w:rsidR="002055C3" w:rsidRPr="00AB5F35" w:rsidRDefault="002055C3" w:rsidP="00EE7608">
      <w:pPr>
        <w:autoSpaceDE w:val="0"/>
        <w:autoSpaceDN w:val="0"/>
        <w:adjustRightInd w:val="0"/>
        <w:jc w:val="both"/>
        <w:rPr>
          <w:bCs/>
          <w:lang w:eastAsia="en-US"/>
        </w:rPr>
      </w:pPr>
      <w:r>
        <w:rPr>
          <w:bCs/>
          <w:lang w:eastAsia="en-US"/>
        </w:rPr>
        <w:lastRenderedPageBreak/>
        <w:t>3.9</w:t>
      </w:r>
      <w:r w:rsidRPr="00AB5F35">
        <w:rPr>
          <w:bCs/>
          <w:lang w:eastAsia="en-US"/>
        </w:rPr>
        <w:t xml:space="preserve">. Информация о поставщике (подрядчике, исполнителе), с которым контракт был расторгнут в связи с односторонним отказом заказчика от исполнения контракта, включается в установленном </w:t>
      </w:r>
      <w:r>
        <w:rPr>
          <w:bCs/>
          <w:lang w:eastAsia="en-US"/>
        </w:rPr>
        <w:t>Законом о контрактной системе</w:t>
      </w:r>
      <w:r w:rsidRPr="00AB5F35">
        <w:rPr>
          <w:bCs/>
          <w:lang w:eastAsia="en-US"/>
        </w:rPr>
        <w:t xml:space="preserve"> порядке в реестр недобросовестных поставщиков (подрядчиков, исполнителей).</w:t>
      </w:r>
    </w:p>
    <w:p w:rsidR="002055C3" w:rsidRPr="00AB5F35" w:rsidRDefault="002055C3" w:rsidP="00EE7608">
      <w:pPr>
        <w:autoSpaceDE w:val="0"/>
        <w:autoSpaceDN w:val="0"/>
        <w:adjustRightInd w:val="0"/>
        <w:jc w:val="both"/>
        <w:rPr>
          <w:bCs/>
          <w:lang w:eastAsia="en-US"/>
        </w:rPr>
      </w:pPr>
      <w:bookmarkStart w:id="7" w:name="Par10"/>
      <w:bookmarkEnd w:id="7"/>
      <w:r>
        <w:rPr>
          <w:bCs/>
          <w:lang w:eastAsia="en-US"/>
        </w:rPr>
        <w:t>3.10</w:t>
      </w:r>
      <w:r w:rsidRPr="00AB5F35">
        <w:rPr>
          <w:bCs/>
          <w:lang w:eastAsia="en-US"/>
        </w:rPr>
        <w:t xml:space="preserve">. В случае расторжения контракта в связи с односторонним отказом заказчика от исполнения контракта заказчик вправе осуществить закупку товара, работы, услуги, поставка, выполнение, оказание которых являлись предметом расторгнутого контракта, в соответствии с положениями </w:t>
      </w:r>
      <w:hyperlink r:id="rId17" w:history="1">
        <w:r w:rsidRPr="00EE7608">
          <w:rPr>
            <w:bCs/>
            <w:lang w:eastAsia="en-US"/>
          </w:rPr>
          <w:t>пункта 6 части 2 статьи 83</w:t>
        </w:r>
      </w:hyperlink>
      <w:r>
        <w:rPr>
          <w:bCs/>
          <w:lang w:eastAsia="en-US"/>
        </w:rPr>
        <w:t>Закона о</w:t>
      </w:r>
      <w:r w:rsidR="00C93E98">
        <w:rPr>
          <w:bCs/>
          <w:lang w:eastAsia="en-US"/>
        </w:rPr>
        <w:t xml:space="preserve"> федеральной </w:t>
      </w:r>
      <w:r>
        <w:rPr>
          <w:bCs/>
          <w:lang w:eastAsia="en-US"/>
        </w:rPr>
        <w:t>контрактной системе</w:t>
      </w:r>
      <w:r w:rsidRPr="00AB5F35">
        <w:rPr>
          <w:bCs/>
          <w:lang w:eastAsia="en-US"/>
        </w:rPr>
        <w:t>.</w:t>
      </w:r>
    </w:p>
    <w:p w:rsidR="002055C3" w:rsidRPr="00AB5F35" w:rsidRDefault="002055C3" w:rsidP="00EE7608">
      <w:pPr>
        <w:autoSpaceDE w:val="0"/>
        <w:autoSpaceDN w:val="0"/>
        <w:adjustRightInd w:val="0"/>
        <w:jc w:val="both"/>
        <w:rPr>
          <w:bCs/>
          <w:lang w:eastAsia="en-US"/>
        </w:rPr>
      </w:pPr>
      <w:r>
        <w:rPr>
          <w:bCs/>
          <w:lang w:eastAsia="en-US"/>
        </w:rPr>
        <w:t>3.11</w:t>
      </w:r>
      <w:r w:rsidRPr="00AB5F35">
        <w:rPr>
          <w:bCs/>
          <w:lang w:eastAsia="en-US"/>
        </w:rPr>
        <w:t>.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расторгнутому контракту. При этом цена контракта</w:t>
      </w:r>
      <w:r w:rsidR="00A81F99">
        <w:rPr>
          <w:bCs/>
          <w:lang w:eastAsia="en-US"/>
        </w:rPr>
        <w:t xml:space="preserve"> </w:t>
      </w:r>
      <w:r w:rsidRPr="00AB5F35">
        <w:rPr>
          <w:bCs/>
          <w:lang w:eastAsia="en-US"/>
        </w:rPr>
        <w:t>должна быть уменьшена пропорционально количеству поставленного товара, объему выполненной работы или оказанной услуги.</w:t>
      </w:r>
    </w:p>
    <w:p w:rsidR="002055C3" w:rsidRPr="00AB5F35" w:rsidRDefault="002055C3" w:rsidP="00EE7608">
      <w:pPr>
        <w:autoSpaceDE w:val="0"/>
        <w:autoSpaceDN w:val="0"/>
        <w:adjustRightInd w:val="0"/>
        <w:jc w:val="both"/>
        <w:rPr>
          <w:bCs/>
          <w:lang w:eastAsia="en-US"/>
        </w:rPr>
      </w:pPr>
      <w:r>
        <w:rPr>
          <w:bCs/>
          <w:lang w:eastAsia="en-US"/>
        </w:rPr>
        <w:t>3.10</w:t>
      </w:r>
      <w:r w:rsidRPr="00AB5F35">
        <w:rPr>
          <w:bCs/>
          <w:lang w:eastAsia="en-US"/>
        </w:rPr>
        <w:t>. Поставщик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957194" w:rsidRPr="00957194" w:rsidRDefault="002055C3" w:rsidP="00957194">
      <w:pPr>
        <w:autoSpaceDE w:val="0"/>
        <w:autoSpaceDN w:val="0"/>
        <w:adjustRightInd w:val="0"/>
        <w:jc w:val="both"/>
        <w:rPr>
          <w:bCs/>
          <w:lang w:eastAsia="en-US"/>
        </w:rPr>
      </w:pPr>
      <w:r>
        <w:rPr>
          <w:bCs/>
          <w:lang w:eastAsia="en-US"/>
        </w:rPr>
        <w:t>3.11</w:t>
      </w:r>
      <w:r w:rsidRPr="00AB5F35">
        <w:rPr>
          <w:bCs/>
          <w:lang w:eastAsia="en-US"/>
        </w:rPr>
        <w:t xml:space="preserve">. </w:t>
      </w:r>
      <w:r w:rsidR="00957194" w:rsidRPr="00957194">
        <w:rPr>
          <w:bCs/>
          <w:lang w:eastAsia="en-US"/>
        </w:rPr>
        <w:t xml:space="preserve">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в единой информационной системе и направляется поставщику (подрядчику, исполнителю) по почте заказным письмом с уведомлением о вручении по адресу поставщика (подрядчика, исполнителя),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(подрядчику, исполнителю). Выполнение заказчиком требований настоящей части считается надлежащим уведомлением поставщика (подрядчика, исполнителя)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(подрядчику, исполнителю) указанного уведомления либо дата получения заказчиком информации об отсутствии поставщика (подрядчика, исполнителя) по его адресу, указанному в контракте. При невозможности </w:t>
      </w:r>
      <w:r w:rsidR="00D90783" w:rsidRPr="00957194">
        <w:rPr>
          <w:bCs/>
          <w:lang w:eastAsia="en-US"/>
        </w:rPr>
        <w:t>получения,</w:t>
      </w:r>
      <w:r w:rsidR="00957194" w:rsidRPr="00957194">
        <w:rPr>
          <w:bCs/>
          <w:lang w:eastAsia="en-US"/>
        </w:rPr>
        <w:t xml:space="preserve">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w:t>
      </w:r>
    </w:p>
    <w:p w:rsidR="002055C3" w:rsidRPr="00AB5F35" w:rsidRDefault="002055C3" w:rsidP="003C4630">
      <w:pPr>
        <w:autoSpaceDE w:val="0"/>
        <w:autoSpaceDN w:val="0"/>
        <w:adjustRightInd w:val="0"/>
        <w:jc w:val="both"/>
        <w:rPr>
          <w:bCs/>
          <w:lang w:eastAsia="en-US"/>
        </w:rPr>
      </w:pPr>
      <w:r>
        <w:rPr>
          <w:bCs/>
          <w:lang w:eastAsia="en-US"/>
        </w:rPr>
        <w:t>3.12</w:t>
      </w:r>
      <w:r w:rsidRPr="00AB5F35">
        <w:rPr>
          <w:bCs/>
          <w:lang w:eastAsia="en-US"/>
        </w:rPr>
        <w:t>. Решение поставщика (подрядчика, исполнителя)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поставщиком (подрядчиком, исполнителем) заказчика об одностороннем отказе от исполнения контракта.</w:t>
      </w:r>
    </w:p>
    <w:p w:rsidR="002055C3" w:rsidRPr="00AB5F35" w:rsidRDefault="002055C3" w:rsidP="003C4630">
      <w:pPr>
        <w:autoSpaceDE w:val="0"/>
        <w:autoSpaceDN w:val="0"/>
        <w:adjustRightInd w:val="0"/>
        <w:jc w:val="both"/>
        <w:rPr>
          <w:bCs/>
          <w:lang w:eastAsia="en-US"/>
        </w:rPr>
      </w:pPr>
      <w:r>
        <w:rPr>
          <w:bCs/>
          <w:lang w:eastAsia="en-US"/>
        </w:rPr>
        <w:t>3.13</w:t>
      </w:r>
      <w:r w:rsidRPr="00AB5F35">
        <w:rPr>
          <w:bCs/>
          <w:lang w:eastAsia="en-US"/>
        </w:rPr>
        <w:t>. Поставщик (подрядчик,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2055C3" w:rsidRPr="00AB5F35" w:rsidRDefault="002055C3" w:rsidP="003C4630">
      <w:pPr>
        <w:autoSpaceDE w:val="0"/>
        <w:autoSpaceDN w:val="0"/>
        <w:adjustRightInd w:val="0"/>
        <w:jc w:val="both"/>
        <w:rPr>
          <w:bCs/>
          <w:lang w:eastAsia="en-US"/>
        </w:rPr>
      </w:pPr>
      <w:r>
        <w:rPr>
          <w:bCs/>
          <w:lang w:eastAsia="en-US"/>
        </w:rPr>
        <w:t>3.14</w:t>
      </w:r>
      <w:r w:rsidRPr="00AB5F35">
        <w:rPr>
          <w:bCs/>
          <w:lang w:eastAsia="en-US"/>
        </w:rPr>
        <w:t>.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2055C3" w:rsidRPr="00AB5F35" w:rsidRDefault="002055C3" w:rsidP="003C4630">
      <w:pPr>
        <w:autoSpaceDE w:val="0"/>
        <w:autoSpaceDN w:val="0"/>
        <w:adjustRightInd w:val="0"/>
        <w:jc w:val="both"/>
        <w:rPr>
          <w:bCs/>
          <w:lang w:eastAsia="en-US"/>
        </w:rPr>
      </w:pPr>
      <w:r>
        <w:rPr>
          <w:bCs/>
          <w:lang w:eastAsia="en-US"/>
        </w:rPr>
        <w:t>3.15</w:t>
      </w:r>
      <w:r w:rsidRPr="00AB5F35">
        <w:rPr>
          <w:bCs/>
          <w:lang w:eastAsia="en-US"/>
        </w:rPr>
        <w:t xml:space="preserve">. В случае расторжения контракта в связи с односторонним отказом поставщика (подрядчика, исполнителя) от исполнения контракта заказчик осуществляет закупку товара, работы, услуги, </w:t>
      </w:r>
      <w:r w:rsidRPr="00AB5F35">
        <w:rPr>
          <w:bCs/>
          <w:lang w:eastAsia="en-US"/>
        </w:rPr>
        <w:lastRenderedPageBreak/>
        <w:t xml:space="preserve">поставка, выполнение, оказание которых являлись предметом расторгнутого контракта, в соответствии с положениями </w:t>
      </w:r>
      <w:r>
        <w:rPr>
          <w:bCs/>
          <w:lang w:eastAsia="en-US"/>
        </w:rPr>
        <w:t xml:space="preserve">Закона о </w:t>
      </w:r>
      <w:r w:rsidR="00C93E98">
        <w:rPr>
          <w:bCs/>
          <w:lang w:eastAsia="en-US"/>
        </w:rPr>
        <w:t xml:space="preserve">федеральной </w:t>
      </w:r>
      <w:r>
        <w:rPr>
          <w:bCs/>
          <w:lang w:eastAsia="en-US"/>
        </w:rPr>
        <w:t>контрактной системе</w:t>
      </w:r>
      <w:r w:rsidRPr="00AB5F35">
        <w:rPr>
          <w:bCs/>
          <w:lang w:eastAsia="en-US"/>
        </w:rPr>
        <w:t>.</w:t>
      </w:r>
    </w:p>
    <w:p w:rsidR="002055C3" w:rsidRDefault="002055C3" w:rsidP="003C4630">
      <w:pPr>
        <w:autoSpaceDE w:val="0"/>
        <w:autoSpaceDN w:val="0"/>
        <w:adjustRightInd w:val="0"/>
        <w:jc w:val="both"/>
        <w:rPr>
          <w:rFonts w:ascii="Calibri" w:hAnsi="Calibri"/>
          <w:sz w:val="28"/>
          <w:szCs w:val="28"/>
        </w:rPr>
      </w:pPr>
      <w:r>
        <w:rPr>
          <w:bCs/>
          <w:lang w:eastAsia="en-US"/>
        </w:rPr>
        <w:t>3.16</w:t>
      </w:r>
      <w:r w:rsidRPr="00AB5F35">
        <w:rPr>
          <w:bCs/>
          <w:lang w:eastAsia="en-US"/>
        </w:rPr>
        <w:t>. Информация об изменении контракта или о расторжении контракта, за исключением сведений, составляющих государственную тайну, размещается заказчиком в единой информационной системе в течение одного рабочего дня, следующего за датой изменения контракта или расторжения контракта.</w:t>
      </w:r>
    </w:p>
    <w:p w:rsidR="002055C3" w:rsidRDefault="002055C3" w:rsidP="00755E7A">
      <w:pPr>
        <w:rPr>
          <w:rFonts w:ascii="Calibri" w:hAnsi="Calibri"/>
          <w:sz w:val="28"/>
          <w:szCs w:val="28"/>
        </w:rPr>
        <w:sectPr w:rsidR="002055C3" w:rsidSect="00173F1B">
          <w:footerReference w:type="default" r:id="rId18"/>
          <w:pgSz w:w="11906" w:h="16838"/>
          <w:pgMar w:top="720" w:right="567" w:bottom="1134" w:left="1134" w:header="709" w:footer="709" w:gutter="0"/>
          <w:pgNumType w:start="2"/>
          <w:cols w:space="720"/>
        </w:sectPr>
      </w:pPr>
    </w:p>
    <w:p w:rsidR="002055C3" w:rsidRPr="008017B9" w:rsidRDefault="002055C3" w:rsidP="00755E7A">
      <w:pPr>
        <w:pStyle w:val="a9"/>
      </w:pPr>
      <w:r>
        <w:rPr>
          <w:caps w:val="0"/>
        </w:rPr>
        <w:lastRenderedPageBreak/>
        <w:t>4</w:t>
      </w:r>
      <w:r w:rsidRPr="008017B9">
        <w:rPr>
          <w:caps w:val="0"/>
        </w:rPr>
        <w:t>. Информационная карта аукциона в электронной форме</w:t>
      </w:r>
    </w:p>
    <w:tbl>
      <w:tblPr>
        <w:tblpPr w:leftFromText="180" w:rightFromText="180" w:horzAnchor="margin" w:tblpXSpec="center" w:tblpY="399"/>
        <w:tblW w:w="10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9498"/>
      </w:tblGrid>
      <w:tr w:rsidR="002055C3" w:rsidRPr="008017B9" w:rsidTr="0037239B">
        <w:tc>
          <w:tcPr>
            <w:tcW w:w="540" w:type="dxa"/>
            <w:shd w:val="clear" w:color="auto" w:fill="C0C0C0"/>
            <w:vAlign w:val="center"/>
          </w:tcPr>
          <w:p w:rsidR="002055C3" w:rsidRPr="00620E46" w:rsidRDefault="002055C3" w:rsidP="0037239B">
            <w:pPr>
              <w:pStyle w:val="a7"/>
              <w:widowControl w:val="0"/>
              <w:spacing w:after="0"/>
              <w:ind w:right="-108"/>
              <w:jc w:val="center"/>
              <w:rPr>
                <w:rFonts w:ascii="Times New Roman" w:hAnsi="Times New Roman"/>
                <w:b/>
                <w:bCs/>
              </w:rPr>
            </w:pPr>
            <w:r w:rsidRPr="00620E46">
              <w:rPr>
                <w:rFonts w:ascii="Times New Roman" w:hAnsi="Times New Roman"/>
                <w:b/>
                <w:bCs/>
              </w:rPr>
              <w:t>№</w:t>
            </w:r>
          </w:p>
          <w:p w:rsidR="002055C3" w:rsidRPr="00620E46" w:rsidRDefault="002055C3" w:rsidP="0037239B">
            <w:pPr>
              <w:pStyle w:val="a7"/>
              <w:widowControl w:val="0"/>
              <w:spacing w:after="0"/>
              <w:ind w:right="-108"/>
              <w:jc w:val="center"/>
              <w:rPr>
                <w:rFonts w:ascii="Times New Roman" w:hAnsi="Times New Roman"/>
                <w:b/>
                <w:bCs/>
                <w:i/>
                <w:iCs/>
              </w:rPr>
            </w:pPr>
            <w:r w:rsidRPr="00620E46">
              <w:rPr>
                <w:rFonts w:ascii="Times New Roman" w:hAnsi="Times New Roman"/>
                <w:b/>
                <w:bCs/>
              </w:rPr>
              <w:t>п/п</w:t>
            </w:r>
          </w:p>
        </w:tc>
        <w:tc>
          <w:tcPr>
            <w:tcW w:w="9498" w:type="dxa"/>
            <w:shd w:val="clear" w:color="auto" w:fill="C0C0C0"/>
            <w:vAlign w:val="center"/>
          </w:tcPr>
          <w:p w:rsidR="002055C3" w:rsidRPr="00620E46" w:rsidRDefault="002055C3" w:rsidP="0037239B">
            <w:pPr>
              <w:pStyle w:val="a7"/>
              <w:widowControl w:val="0"/>
              <w:spacing w:after="0"/>
              <w:jc w:val="center"/>
              <w:rPr>
                <w:rFonts w:ascii="Times New Roman" w:hAnsi="Times New Roman"/>
                <w:b/>
                <w:bCs/>
                <w:i/>
                <w:iCs/>
              </w:rPr>
            </w:pPr>
            <w:r w:rsidRPr="00620E46">
              <w:rPr>
                <w:rFonts w:ascii="Times New Roman" w:hAnsi="Times New Roman"/>
                <w:b/>
                <w:bCs/>
              </w:rPr>
              <w:t>Содержание:</w:t>
            </w:r>
          </w:p>
        </w:tc>
      </w:tr>
      <w:tr w:rsidR="002055C3" w:rsidRPr="008017B9" w:rsidTr="0037239B">
        <w:trPr>
          <w:cantSplit/>
        </w:trPr>
        <w:tc>
          <w:tcPr>
            <w:tcW w:w="540" w:type="dxa"/>
            <w:vAlign w:val="center"/>
          </w:tcPr>
          <w:p w:rsidR="002055C3" w:rsidRPr="00620E46" w:rsidRDefault="002055C3" w:rsidP="0037239B">
            <w:pPr>
              <w:pStyle w:val="a7"/>
              <w:widowControl w:val="0"/>
              <w:numPr>
                <w:ilvl w:val="0"/>
                <w:numId w:val="20"/>
              </w:numPr>
              <w:tabs>
                <w:tab w:val="left" w:pos="110"/>
              </w:tabs>
              <w:spacing w:after="0"/>
              <w:jc w:val="center"/>
              <w:rPr>
                <w:rFonts w:ascii="Times New Roman" w:hAnsi="Times New Roman"/>
              </w:rPr>
            </w:pPr>
          </w:p>
        </w:tc>
        <w:tc>
          <w:tcPr>
            <w:tcW w:w="9498" w:type="dxa"/>
          </w:tcPr>
          <w:p w:rsidR="002055C3" w:rsidRPr="00C371E5" w:rsidRDefault="002055C3" w:rsidP="0037239B">
            <w:pPr>
              <w:autoSpaceDE w:val="0"/>
              <w:autoSpaceDN w:val="0"/>
              <w:adjustRightInd w:val="0"/>
              <w:jc w:val="both"/>
              <w:rPr>
                <w:b/>
                <w:lang w:eastAsia="en-US"/>
              </w:rPr>
            </w:pPr>
            <w:r w:rsidRPr="00C371E5">
              <w:rPr>
                <w:b/>
                <w:lang w:eastAsia="en-US"/>
              </w:rPr>
              <w:t>Наименование, место нахождения, почтовый адрес, адрес электронной почты, номер контактного телефона, ответственное должностное лицо заказчика:</w:t>
            </w:r>
          </w:p>
          <w:p w:rsidR="00FB0A50" w:rsidRPr="005512D6" w:rsidRDefault="00FB0A50" w:rsidP="00FB0A50">
            <w:r w:rsidRPr="005512D6">
              <w:t>Администрация Семичанского сельского поселения Дубовского района Ростовской области</w:t>
            </w:r>
            <w:r w:rsidR="002055C3" w:rsidRPr="005512D6">
              <w:t xml:space="preserve">, </w:t>
            </w:r>
            <w:r w:rsidRPr="005512D6">
              <w:t>347400   х. Семичный   ул. Ленина д.14, Дубовский район, Ростовская область</w:t>
            </w:r>
          </w:p>
          <w:p w:rsidR="002055C3" w:rsidRPr="005512D6" w:rsidRDefault="00FB0A50" w:rsidP="00FB0A50">
            <w:pPr>
              <w:jc w:val="both"/>
            </w:pPr>
            <w:r w:rsidRPr="005512D6">
              <w:t>Тел./факс 8 86377 54442/54849</w:t>
            </w:r>
            <w:r w:rsidR="0090719D" w:rsidRPr="005512D6">
              <w:rPr>
                <w:lang w:val="en-US"/>
              </w:rPr>
              <w:t>e</w:t>
            </w:r>
            <w:r w:rsidR="0090719D" w:rsidRPr="005512D6">
              <w:t>-</w:t>
            </w:r>
            <w:r w:rsidR="0090719D" w:rsidRPr="005512D6">
              <w:rPr>
                <w:lang w:val="en-US"/>
              </w:rPr>
              <w:t>mail</w:t>
            </w:r>
            <w:r w:rsidR="0090719D" w:rsidRPr="005512D6">
              <w:t xml:space="preserve">: </w:t>
            </w:r>
            <w:r w:rsidR="0090719D" w:rsidRPr="005512D6">
              <w:rPr>
                <w:lang w:val="en-US"/>
              </w:rPr>
              <w:t>sp</w:t>
            </w:r>
            <w:r w:rsidR="0090719D" w:rsidRPr="005512D6">
              <w:t>09104@</w:t>
            </w:r>
            <w:proofErr w:type="spellStart"/>
            <w:r w:rsidR="0090719D" w:rsidRPr="005512D6">
              <w:rPr>
                <w:lang w:val="en-US"/>
              </w:rPr>
              <w:t>donpac</w:t>
            </w:r>
            <w:proofErr w:type="spellEnd"/>
            <w:r w:rsidR="0090719D" w:rsidRPr="005512D6">
              <w:t>.</w:t>
            </w:r>
            <w:proofErr w:type="spellStart"/>
            <w:r w:rsidR="0090719D" w:rsidRPr="005512D6">
              <w:rPr>
                <w:lang w:val="en-US"/>
              </w:rPr>
              <w:t>ru</w:t>
            </w:r>
            <w:proofErr w:type="spellEnd"/>
          </w:p>
          <w:p w:rsidR="002055C3" w:rsidRPr="005512D6" w:rsidRDefault="00FB0A50" w:rsidP="0037239B">
            <w:pPr>
              <w:jc w:val="both"/>
            </w:pPr>
            <w:r w:rsidRPr="005512D6">
              <w:t>Ответственный исполнитель</w:t>
            </w:r>
            <w:r w:rsidR="002055C3" w:rsidRPr="005512D6">
              <w:t xml:space="preserve">: </w:t>
            </w:r>
            <w:r w:rsidR="005512D6" w:rsidRPr="005512D6">
              <w:t xml:space="preserve">Жигунова Галина </w:t>
            </w:r>
            <w:r w:rsidR="005031BD" w:rsidRPr="005512D6">
              <w:t>Григорьевна</w:t>
            </w:r>
          </w:p>
          <w:p w:rsidR="0090719D" w:rsidRPr="0090719D" w:rsidRDefault="0090719D" w:rsidP="0090719D">
            <w:pPr>
              <w:jc w:val="both"/>
            </w:pPr>
            <w:r w:rsidRPr="005512D6">
              <w:t xml:space="preserve">Тел./факс 8 86377 54442/54849 </w:t>
            </w:r>
            <w:r w:rsidRPr="005512D6">
              <w:rPr>
                <w:lang w:val="en-US"/>
              </w:rPr>
              <w:t>e</w:t>
            </w:r>
            <w:r w:rsidRPr="005512D6">
              <w:t>-</w:t>
            </w:r>
            <w:r w:rsidRPr="005512D6">
              <w:rPr>
                <w:lang w:val="en-US"/>
              </w:rPr>
              <w:t>mail</w:t>
            </w:r>
            <w:r w:rsidRPr="005512D6">
              <w:t xml:space="preserve">: </w:t>
            </w:r>
            <w:r w:rsidRPr="005512D6">
              <w:rPr>
                <w:lang w:val="en-US"/>
              </w:rPr>
              <w:t>sp</w:t>
            </w:r>
            <w:r w:rsidRPr="005512D6">
              <w:t>09104@</w:t>
            </w:r>
            <w:proofErr w:type="spellStart"/>
            <w:r w:rsidRPr="005512D6">
              <w:rPr>
                <w:lang w:val="en-US"/>
              </w:rPr>
              <w:t>donpac</w:t>
            </w:r>
            <w:proofErr w:type="spellEnd"/>
            <w:r w:rsidRPr="005512D6">
              <w:t>.</w:t>
            </w:r>
            <w:proofErr w:type="spellStart"/>
            <w:r w:rsidRPr="005512D6">
              <w:rPr>
                <w:lang w:val="en-US"/>
              </w:rPr>
              <w:t>ru</w:t>
            </w:r>
            <w:proofErr w:type="spellEnd"/>
          </w:p>
          <w:p w:rsidR="002055C3" w:rsidRPr="0090719D" w:rsidRDefault="002055C3" w:rsidP="0037239B">
            <w:pPr>
              <w:jc w:val="both"/>
            </w:pPr>
          </w:p>
        </w:tc>
      </w:tr>
      <w:tr w:rsidR="002055C3" w:rsidRPr="008017B9" w:rsidTr="0037239B">
        <w:trPr>
          <w:cantSplit/>
        </w:trPr>
        <w:tc>
          <w:tcPr>
            <w:tcW w:w="540" w:type="dxa"/>
            <w:vAlign w:val="center"/>
          </w:tcPr>
          <w:p w:rsidR="002055C3" w:rsidRPr="00620E46" w:rsidRDefault="002055C3" w:rsidP="0037239B">
            <w:pPr>
              <w:pStyle w:val="a7"/>
              <w:widowControl w:val="0"/>
              <w:numPr>
                <w:ilvl w:val="0"/>
                <w:numId w:val="20"/>
              </w:numPr>
              <w:tabs>
                <w:tab w:val="left" w:pos="110"/>
              </w:tabs>
              <w:spacing w:after="0"/>
              <w:jc w:val="center"/>
              <w:rPr>
                <w:rFonts w:ascii="Times New Roman" w:hAnsi="Times New Roman"/>
              </w:rPr>
            </w:pPr>
          </w:p>
        </w:tc>
        <w:tc>
          <w:tcPr>
            <w:tcW w:w="9498" w:type="dxa"/>
          </w:tcPr>
          <w:p w:rsidR="002055C3" w:rsidRPr="00C371E5" w:rsidRDefault="002055C3" w:rsidP="000B7D82">
            <w:pPr>
              <w:autoSpaceDE w:val="0"/>
              <w:autoSpaceDN w:val="0"/>
              <w:adjustRightInd w:val="0"/>
              <w:jc w:val="both"/>
              <w:rPr>
                <w:b/>
                <w:lang w:eastAsia="en-US"/>
              </w:rPr>
            </w:pPr>
            <w:r>
              <w:rPr>
                <w:b/>
                <w:bCs/>
                <w:lang w:eastAsia="en-US"/>
              </w:rPr>
              <w:t xml:space="preserve">Наименование и описание объекта закупки: </w:t>
            </w:r>
            <w:r w:rsidR="00C92CB9">
              <w:t xml:space="preserve">поставка </w:t>
            </w:r>
            <w:r w:rsidR="000B7D82">
              <w:t xml:space="preserve">товара </w:t>
            </w:r>
            <w:r>
              <w:t>(см. Техническое задание)</w:t>
            </w:r>
          </w:p>
        </w:tc>
      </w:tr>
      <w:tr w:rsidR="002055C3" w:rsidRPr="008017B9" w:rsidTr="0037239B">
        <w:trPr>
          <w:cantSplit/>
        </w:trPr>
        <w:tc>
          <w:tcPr>
            <w:tcW w:w="540" w:type="dxa"/>
            <w:vAlign w:val="center"/>
          </w:tcPr>
          <w:p w:rsidR="002055C3" w:rsidRPr="00620E46" w:rsidRDefault="002055C3" w:rsidP="0037239B">
            <w:pPr>
              <w:pStyle w:val="a7"/>
              <w:widowControl w:val="0"/>
              <w:numPr>
                <w:ilvl w:val="0"/>
                <w:numId w:val="20"/>
              </w:numPr>
              <w:tabs>
                <w:tab w:val="left" w:pos="110"/>
              </w:tabs>
              <w:spacing w:after="0"/>
              <w:jc w:val="center"/>
              <w:rPr>
                <w:rFonts w:ascii="Times New Roman" w:hAnsi="Times New Roman"/>
              </w:rPr>
            </w:pPr>
          </w:p>
        </w:tc>
        <w:tc>
          <w:tcPr>
            <w:tcW w:w="9498" w:type="dxa"/>
          </w:tcPr>
          <w:p w:rsidR="002055C3" w:rsidRDefault="002055C3" w:rsidP="00BA52C5">
            <w:pPr>
              <w:autoSpaceDE w:val="0"/>
              <w:autoSpaceDN w:val="0"/>
              <w:adjustRightInd w:val="0"/>
              <w:jc w:val="both"/>
              <w:rPr>
                <w:b/>
                <w:bCs/>
                <w:lang w:eastAsia="en-US"/>
              </w:rPr>
            </w:pPr>
            <w:r w:rsidRPr="00117532">
              <w:rPr>
                <w:b/>
                <w:lang w:eastAsia="en-US"/>
              </w:rPr>
              <w:t xml:space="preserve">Сроки </w:t>
            </w:r>
            <w:r w:rsidR="00BA52C5">
              <w:rPr>
                <w:b/>
                <w:lang w:eastAsia="en-US"/>
              </w:rPr>
              <w:t xml:space="preserve">выполнения обязательств по контракту: </w:t>
            </w:r>
            <w:r w:rsidR="00BA52C5" w:rsidRPr="00BA52C5">
              <w:rPr>
                <w:lang w:eastAsia="en-US"/>
              </w:rPr>
              <w:t>не позднее 15 декабря 2014 года</w:t>
            </w:r>
          </w:p>
        </w:tc>
      </w:tr>
      <w:tr w:rsidR="002055C3" w:rsidRPr="008017B9" w:rsidTr="0037239B">
        <w:trPr>
          <w:cantSplit/>
        </w:trPr>
        <w:tc>
          <w:tcPr>
            <w:tcW w:w="540" w:type="dxa"/>
            <w:vAlign w:val="center"/>
          </w:tcPr>
          <w:p w:rsidR="002055C3" w:rsidRPr="00620E46" w:rsidRDefault="002055C3" w:rsidP="0037239B">
            <w:pPr>
              <w:pStyle w:val="a7"/>
              <w:widowControl w:val="0"/>
              <w:numPr>
                <w:ilvl w:val="0"/>
                <w:numId w:val="20"/>
              </w:numPr>
              <w:tabs>
                <w:tab w:val="left" w:pos="110"/>
              </w:tabs>
              <w:spacing w:after="0"/>
              <w:jc w:val="center"/>
              <w:rPr>
                <w:rFonts w:ascii="Times New Roman" w:hAnsi="Times New Roman"/>
              </w:rPr>
            </w:pPr>
          </w:p>
        </w:tc>
        <w:tc>
          <w:tcPr>
            <w:tcW w:w="9498" w:type="dxa"/>
          </w:tcPr>
          <w:p w:rsidR="002055C3" w:rsidRDefault="002055C3" w:rsidP="00BA52C5">
            <w:pPr>
              <w:autoSpaceDE w:val="0"/>
              <w:autoSpaceDN w:val="0"/>
              <w:adjustRightInd w:val="0"/>
              <w:jc w:val="both"/>
              <w:rPr>
                <w:b/>
                <w:bCs/>
                <w:lang w:eastAsia="en-US"/>
              </w:rPr>
            </w:pPr>
            <w:r>
              <w:rPr>
                <w:b/>
                <w:bCs/>
                <w:lang w:eastAsia="en-US"/>
              </w:rPr>
              <w:t xml:space="preserve">Место </w:t>
            </w:r>
            <w:r w:rsidR="007029B4">
              <w:rPr>
                <w:b/>
                <w:bCs/>
                <w:lang w:eastAsia="en-US"/>
              </w:rPr>
              <w:t>поставки товара</w:t>
            </w:r>
            <w:r>
              <w:rPr>
                <w:b/>
                <w:bCs/>
                <w:lang w:eastAsia="en-US"/>
              </w:rPr>
              <w:t xml:space="preserve">: </w:t>
            </w:r>
            <w:r w:rsidR="0090719D">
              <w:rPr>
                <w:bCs/>
                <w:lang w:eastAsia="en-US"/>
              </w:rPr>
              <w:t>х. Семичный, Дубовского района Ростовской области</w:t>
            </w:r>
            <w:r w:rsidR="00BA52C5">
              <w:rPr>
                <w:bCs/>
                <w:lang w:eastAsia="en-US"/>
              </w:rPr>
              <w:t>(</w:t>
            </w:r>
            <w:r w:rsidR="00EB502B">
              <w:rPr>
                <w:bCs/>
                <w:lang w:eastAsia="en-US"/>
              </w:rPr>
              <w:t xml:space="preserve">точное место </w:t>
            </w:r>
            <w:r w:rsidR="00705A38">
              <w:rPr>
                <w:bCs/>
                <w:lang w:eastAsia="en-US"/>
              </w:rPr>
              <w:t xml:space="preserve">по ул. Центральная, х. Семичный,  Дубовского района Ростовской области </w:t>
            </w:r>
            <w:r w:rsidR="00EB502B">
              <w:rPr>
                <w:bCs/>
                <w:lang w:eastAsia="en-US"/>
              </w:rPr>
              <w:t>поставки определяется Заказчиком)</w:t>
            </w:r>
          </w:p>
        </w:tc>
      </w:tr>
      <w:tr w:rsidR="002055C3" w:rsidRPr="008017B9" w:rsidTr="0037239B">
        <w:trPr>
          <w:cantSplit/>
        </w:trPr>
        <w:tc>
          <w:tcPr>
            <w:tcW w:w="540" w:type="dxa"/>
            <w:vAlign w:val="center"/>
          </w:tcPr>
          <w:p w:rsidR="002055C3" w:rsidRPr="00620E46" w:rsidRDefault="002055C3" w:rsidP="0037239B">
            <w:pPr>
              <w:pStyle w:val="a7"/>
              <w:widowControl w:val="0"/>
              <w:numPr>
                <w:ilvl w:val="0"/>
                <w:numId w:val="20"/>
              </w:numPr>
              <w:tabs>
                <w:tab w:val="left" w:pos="110"/>
              </w:tabs>
              <w:spacing w:after="0"/>
              <w:jc w:val="center"/>
              <w:rPr>
                <w:rFonts w:ascii="Times New Roman" w:hAnsi="Times New Roman"/>
              </w:rPr>
            </w:pPr>
          </w:p>
        </w:tc>
        <w:tc>
          <w:tcPr>
            <w:tcW w:w="9498" w:type="dxa"/>
          </w:tcPr>
          <w:p w:rsidR="002055C3" w:rsidRDefault="002055C3" w:rsidP="0090719D">
            <w:pPr>
              <w:autoSpaceDE w:val="0"/>
              <w:autoSpaceDN w:val="0"/>
              <w:adjustRightInd w:val="0"/>
              <w:jc w:val="both"/>
              <w:rPr>
                <w:rFonts w:eastAsia="Calibri"/>
              </w:rPr>
            </w:pPr>
            <w:r>
              <w:rPr>
                <w:b/>
                <w:bCs/>
                <w:lang w:eastAsia="en-US"/>
              </w:rPr>
              <w:t>Начальная (максимальная) цена контракта</w:t>
            </w:r>
            <w:r w:rsidR="000E56BB">
              <w:rPr>
                <w:b/>
                <w:bCs/>
                <w:lang w:eastAsia="en-US"/>
              </w:rPr>
              <w:t xml:space="preserve"> и источник финансирования</w:t>
            </w:r>
            <w:r>
              <w:rPr>
                <w:b/>
                <w:bCs/>
                <w:lang w:eastAsia="en-US"/>
              </w:rPr>
              <w:t xml:space="preserve">: </w:t>
            </w:r>
            <w:r w:rsidR="0090719D">
              <w:rPr>
                <w:bCs/>
                <w:lang w:eastAsia="en-US"/>
              </w:rPr>
              <w:t>2500000</w:t>
            </w:r>
            <w:r w:rsidRPr="002515C3">
              <w:rPr>
                <w:bCs/>
                <w:lang w:eastAsia="en-US"/>
              </w:rPr>
              <w:t xml:space="preserve"> (</w:t>
            </w:r>
            <w:r w:rsidR="0090719D">
              <w:rPr>
                <w:bCs/>
                <w:lang w:eastAsia="en-US"/>
              </w:rPr>
              <w:t>два миллиона пятьсот тысяч</w:t>
            </w:r>
            <w:r w:rsidRPr="002515C3">
              <w:rPr>
                <w:bCs/>
                <w:lang w:eastAsia="en-US"/>
              </w:rPr>
              <w:t>) руб. 00 коп</w:t>
            </w:r>
            <w:r w:rsidR="00DC0579">
              <w:rPr>
                <w:bCs/>
                <w:lang w:eastAsia="en-US"/>
              </w:rPr>
              <w:t xml:space="preserve">. </w:t>
            </w:r>
            <w:r w:rsidRPr="002515C3">
              <w:rPr>
                <w:bCs/>
                <w:lang w:eastAsia="en-US"/>
              </w:rPr>
              <w:t>.</w:t>
            </w:r>
            <w:r w:rsidR="005F1674" w:rsidRPr="00DB1FF4">
              <w:rPr>
                <w:bCs/>
                <w:lang w:eastAsia="en-US"/>
              </w:rPr>
              <w:t xml:space="preserve">Обоснование начальной (максимальной) цены контракта – заказчиком использован </w:t>
            </w:r>
            <w:r w:rsidR="00DB1FF4">
              <w:rPr>
                <w:rFonts w:eastAsia="Calibri"/>
              </w:rPr>
              <w:t xml:space="preserve"> метод сопоставимых рыночных цен (анализа рынка)</w:t>
            </w:r>
          </w:p>
          <w:p w:rsidR="000E56BB" w:rsidRPr="00DB1FF4" w:rsidRDefault="00DC0579" w:rsidP="0090719D">
            <w:pPr>
              <w:autoSpaceDE w:val="0"/>
              <w:autoSpaceDN w:val="0"/>
              <w:adjustRightInd w:val="0"/>
              <w:jc w:val="both"/>
              <w:rPr>
                <w:rFonts w:eastAsia="Calibri"/>
              </w:rPr>
            </w:pPr>
            <w:r>
              <w:rPr>
                <w:rFonts w:eastAsia="Calibri"/>
              </w:rPr>
              <w:t>Финансирование</w:t>
            </w:r>
            <w:r w:rsidR="000E56BB">
              <w:rPr>
                <w:rFonts w:eastAsia="Calibri"/>
              </w:rPr>
              <w:t xml:space="preserve"> осуществляется за счет средств </w:t>
            </w:r>
            <w:r w:rsidR="000E56BB" w:rsidRPr="00705A38">
              <w:rPr>
                <w:rFonts w:eastAsia="Calibri"/>
                <w:b/>
              </w:rPr>
              <w:t xml:space="preserve">областного </w:t>
            </w:r>
            <w:r w:rsidR="00D864A6" w:rsidRPr="00705A38">
              <w:rPr>
                <w:rFonts w:eastAsia="Calibri"/>
                <w:b/>
              </w:rPr>
              <w:t>бюджета</w:t>
            </w:r>
            <w:r w:rsidR="00D864A6">
              <w:rPr>
                <w:rFonts w:eastAsia="Calibri"/>
              </w:rPr>
              <w:t>.</w:t>
            </w:r>
          </w:p>
        </w:tc>
      </w:tr>
      <w:tr w:rsidR="002055C3" w:rsidRPr="008017B9" w:rsidTr="0037239B">
        <w:trPr>
          <w:cantSplit/>
        </w:trPr>
        <w:tc>
          <w:tcPr>
            <w:tcW w:w="540" w:type="dxa"/>
            <w:vAlign w:val="center"/>
          </w:tcPr>
          <w:p w:rsidR="002055C3" w:rsidRPr="00620E46" w:rsidRDefault="002055C3" w:rsidP="0037239B">
            <w:pPr>
              <w:pStyle w:val="a7"/>
              <w:widowControl w:val="0"/>
              <w:numPr>
                <w:ilvl w:val="0"/>
                <w:numId w:val="20"/>
              </w:numPr>
              <w:tabs>
                <w:tab w:val="left" w:pos="110"/>
              </w:tabs>
              <w:spacing w:after="0"/>
              <w:jc w:val="center"/>
              <w:rPr>
                <w:rFonts w:ascii="Times New Roman" w:hAnsi="Times New Roman"/>
              </w:rPr>
            </w:pPr>
          </w:p>
        </w:tc>
        <w:tc>
          <w:tcPr>
            <w:tcW w:w="9498" w:type="dxa"/>
          </w:tcPr>
          <w:p w:rsidR="002055C3" w:rsidRDefault="002055C3" w:rsidP="00447926">
            <w:pPr>
              <w:autoSpaceDE w:val="0"/>
              <w:autoSpaceDN w:val="0"/>
              <w:adjustRightInd w:val="0"/>
              <w:jc w:val="both"/>
              <w:rPr>
                <w:b/>
                <w:bCs/>
                <w:lang w:eastAsia="en-US"/>
              </w:rPr>
            </w:pPr>
            <w:r w:rsidRPr="005F1674">
              <w:rPr>
                <w:b/>
                <w:bCs/>
                <w:lang w:eastAsia="en-US"/>
              </w:rPr>
              <w:t>Идентификационный код закупки:</w:t>
            </w:r>
            <w:bookmarkStart w:id="8" w:name="_GoBack"/>
            <w:bookmarkEnd w:id="8"/>
            <w:r w:rsidR="00A81F99">
              <w:rPr>
                <w:b/>
                <w:bCs/>
                <w:lang w:eastAsia="en-US"/>
              </w:rPr>
              <w:t xml:space="preserve"> </w:t>
            </w:r>
            <w:r w:rsidR="00447926">
              <w:rPr>
                <w:b/>
                <w:bCs/>
                <w:lang w:eastAsia="en-US"/>
              </w:rPr>
              <w:t>не указан</w:t>
            </w:r>
          </w:p>
        </w:tc>
      </w:tr>
      <w:tr w:rsidR="002055C3" w:rsidRPr="008017B9" w:rsidTr="0037239B">
        <w:trPr>
          <w:cantSplit/>
        </w:trPr>
        <w:tc>
          <w:tcPr>
            <w:tcW w:w="540" w:type="dxa"/>
            <w:vAlign w:val="center"/>
          </w:tcPr>
          <w:p w:rsidR="002055C3" w:rsidRPr="00620E46" w:rsidRDefault="002055C3" w:rsidP="0037239B">
            <w:pPr>
              <w:pStyle w:val="a7"/>
              <w:widowControl w:val="0"/>
              <w:numPr>
                <w:ilvl w:val="0"/>
                <w:numId w:val="20"/>
              </w:numPr>
              <w:tabs>
                <w:tab w:val="left" w:pos="110"/>
              </w:tabs>
              <w:spacing w:after="0"/>
              <w:jc w:val="center"/>
              <w:rPr>
                <w:rFonts w:ascii="Times New Roman" w:hAnsi="Times New Roman"/>
              </w:rPr>
            </w:pPr>
          </w:p>
        </w:tc>
        <w:tc>
          <w:tcPr>
            <w:tcW w:w="9498" w:type="dxa"/>
          </w:tcPr>
          <w:p w:rsidR="002055C3" w:rsidRPr="00117532" w:rsidRDefault="002055C3" w:rsidP="0037239B">
            <w:pPr>
              <w:autoSpaceDE w:val="0"/>
              <w:autoSpaceDN w:val="0"/>
              <w:adjustRightInd w:val="0"/>
              <w:jc w:val="both"/>
              <w:rPr>
                <w:b/>
                <w:lang w:eastAsia="en-US"/>
              </w:rPr>
            </w:pPr>
            <w:r>
              <w:rPr>
                <w:b/>
                <w:lang w:eastAsia="en-US"/>
              </w:rPr>
              <w:t>О</w:t>
            </w:r>
            <w:r w:rsidRPr="00EB3403">
              <w:rPr>
                <w:b/>
                <w:lang w:eastAsia="en-US"/>
              </w:rPr>
              <w:t xml:space="preserve">граничение участия в определении поставщика (подрядчика, исполнителя), установленное в соответствии </w:t>
            </w:r>
            <w:r>
              <w:rPr>
                <w:b/>
                <w:lang w:eastAsia="en-US"/>
              </w:rPr>
              <w:t>с настоящим Федеральным законом:</w:t>
            </w:r>
            <w:r w:rsidR="00EB502B">
              <w:rPr>
                <w:b/>
                <w:lang w:eastAsia="en-US"/>
              </w:rPr>
              <w:t xml:space="preserve"> не предусмотрено</w:t>
            </w:r>
            <w:r w:rsidR="000E56BB">
              <w:rPr>
                <w:b/>
                <w:lang w:eastAsia="en-US"/>
              </w:rPr>
              <w:t>.</w:t>
            </w:r>
          </w:p>
        </w:tc>
      </w:tr>
      <w:tr w:rsidR="002055C3" w:rsidRPr="008017B9" w:rsidTr="0037239B">
        <w:trPr>
          <w:cantSplit/>
        </w:trPr>
        <w:tc>
          <w:tcPr>
            <w:tcW w:w="540" w:type="dxa"/>
            <w:vAlign w:val="center"/>
          </w:tcPr>
          <w:p w:rsidR="002055C3" w:rsidRPr="00620E46" w:rsidRDefault="002055C3" w:rsidP="0037239B">
            <w:pPr>
              <w:pStyle w:val="a7"/>
              <w:widowControl w:val="0"/>
              <w:numPr>
                <w:ilvl w:val="0"/>
                <w:numId w:val="20"/>
              </w:numPr>
              <w:tabs>
                <w:tab w:val="left" w:pos="110"/>
              </w:tabs>
              <w:spacing w:after="0"/>
              <w:jc w:val="center"/>
              <w:rPr>
                <w:rFonts w:ascii="Times New Roman" w:hAnsi="Times New Roman"/>
              </w:rPr>
            </w:pPr>
          </w:p>
        </w:tc>
        <w:tc>
          <w:tcPr>
            <w:tcW w:w="9498" w:type="dxa"/>
          </w:tcPr>
          <w:p w:rsidR="002055C3" w:rsidRPr="00117532" w:rsidRDefault="002055C3" w:rsidP="0037239B">
            <w:pPr>
              <w:autoSpaceDE w:val="0"/>
              <w:autoSpaceDN w:val="0"/>
              <w:adjustRightInd w:val="0"/>
              <w:jc w:val="both"/>
              <w:rPr>
                <w:b/>
                <w:bCs/>
                <w:lang w:eastAsia="en-US"/>
              </w:rPr>
            </w:pPr>
            <w:r>
              <w:rPr>
                <w:b/>
                <w:bCs/>
                <w:lang w:eastAsia="en-US"/>
              </w:rPr>
              <w:t xml:space="preserve">Используемый способ определения поставщика (подрядчика, исполнителя): </w:t>
            </w:r>
            <w:r w:rsidRPr="00117532">
              <w:rPr>
                <w:bCs/>
                <w:lang w:eastAsia="en-US"/>
              </w:rPr>
              <w:t>электронный аукцион</w:t>
            </w:r>
          </w:p>
        </w:tc>
      </w:tr>
      <w:tr w:rsidR="002055C3" w:rsidRPr="008017B9" w:rsidTr="0037239B">
        <w:trPr>
          <w:cantSplit/>
        </w:trPr>
        <w:tc>
          <w:tcPr>
            <w:tcW w:w="540" w:type="dxa"/>
            <w:vAlign w:val="center"/>
          </w:tcPr>
          <w:p w:rsidR="002055C3" w:rsidRPr="00620E46" w:rsidRDefault="002055C3" w:rsidP="0037239B">
            <w:pPr>
              <w:pStyle w:val="a7"/>
              <w:widowControl w:val="0"/>
              <w:numPr>
                <w:ilvl w:val="0"/>
                <w:numId w:val="20"/>
              </w:numPr>
              <w:tabs>
                <w:tab w:val="left" w:pos="110"/>
              </w:tabs>
              <w:spacing w:after="0"/>
              <w:jc w:val="center"/>
              <w:rPr>
                <w:rFonts w:ascii="Times New Roman" w:hAnsi="Times New Roman"/>
              </w:rPr>
            </w:pPr>
          </w:p>
        </w:tc>
        <w:tc>
          <w:tcPr>
            <w:tcW w:w="9498" w:type="dxa"/>
          </w:tcPr>
          <w:p w:rsidR="002055C3" w:rsidRDefault="002055C3" w:rsidP="0037239B">
            <w:pPr>
              <w:autoSpaceDE w:val="0"/>
              <w:autoSpaceDN w:val="0"/>
              <w:adjustRightInd w:val="0"/>
              <w:jc w:val="both"/>
              <w:rPr>
                <w:b/>
                <w:bCs/>
                <w:lang w:eastAsia="en-US"/>
              </w:rPr>
            </w:pPr>
            <w:r>
              <w:rPr>
                <w:b/>
                <w:bCs/>
                <w:lang w:eastAsia="en-US"/>
              </w:rPr>
              <w:t>Срок, место и порядок подачи заявок участник</w:t>
            </w:r>
            <w:r w:rsidR="007029B4">
              <w:rPr>
                <w:b/>
                <w:bCs/>
                <w:lang w:eastAsia="en-US"/>
              </w:rPr>
              <w:t>ами</w:t>
            </w:r>
            <w:r>
              <w:rPr>
                <w:b/>
                <w:bCs/>
                <w:lang w:eastAsia="en-US"/>
              </w:rPr>
              <w:t xml:space="preserve"> закупки:</w:t>
            </w:r>
          </w:p>
          <w:p w:rsidR="002055C3" w:rsidRDefault="002055C3" w:rsidP="0037239B">
            <w:pPr>
              <w:autoSpaceDE w:val="0"/>
              <w:autoSpaceDN w:val="0"/>
              <w:adjustRightInd w:val="0"/>
              <w:jc w:val="both"/>
            </w:pPr>
            <w:r>
              <w:t>Участник электронного аукциона вправе подать заявку на участие в таком аукционе в любое время с момента размещения извещения о его проведении до предусмотренных настоящей документацией даты и времени окончания срока подачи на участие в таком аукционе заявок.</w:t>
            </w:r>
          </w:p>
          <w:p w:rsidR="002055C3" w:rsidRDefault="002055C3" w:rsidP="0037239B">
            <w:pPr>
              <w:autoSpaceDE w:val="0"/>
              <w:autoSpaceDN w:val="0"/>
              <w:adjustRightInd w:val="0"/>
              <w:jc w:val="both"/>
            </w:pPr>
            <w:r>
              <w:t>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разделом 1 настоящей документации. Указанные электронные документы подаются одновременно.</w:t>
            </w:r>
          </w:p>
          <w:p w:rsidR="002055C3" w:rsidRPr="00567076" w:rsidRDefault="002055C3" w:rsidP="0037239B">
            <w:pPr>
              <w:autoSpaceDE w:val="0"/>
              <w:autoSpaceDN w:val="0"/>
              <w:adjustRightInd w:val="0"/>
              <w:jc w:val="both"/>
            </w:pPr>
            <w:r>
              <w:t>Участник электронного аукциона вправе подать только одну заявку на участие в таком аукционе в отношении каждого объекта закупки.</w:t>
            </w:r>
          </w:p>
        </w:tc>
      </w:tr>
      <w:tr w:rsidR="002055C3" w:rsidRPr="008017B9" w:rsidTr="0037239B">
        <w:trPr>
          <w:cantSplit/>
        </w:trPr>
        <w:tc>
          <w:tcPr>
            <w:tcW w:w="540" w:type="dxa"/>
            <w:vAlign w:val="center"/>
          </w:tcPr>
          <w:p w:rsidR="002055C3" w:rsidRPr="00620E46" w:rsidRDefault="002055C3" w:rsidP="0037239B">
            <w:pPr>
              <w:pStyle w:val="a7"/>
              <w:widowControl w:val="0"/>
              <w:numPr>
                <w:ilvl w:val="0"/>
                <w:numId w:val="20"/>
              </w:numPr>
              <w:tabs>
                <w:tab w:val="left" w:pos="110"/>
              </w:tabs>
              <w:spacing w:after="0"/>
              <w:jc w:val="center"/>
              <w:rPr>
                <w:rFonts w:ascii="Times New Roman" w:hAnsi="Times New Roman"/>
              </w:rPr>
            </w:pPr>
          </w:p>
        </w:tc>
        <w:tc>
          <w:tcPr>
            <w:tcW w:w="9498" w:type="dxa"/>
          </w:tcPr>
          <w:p w:rsidR="002055C3" w:rsidRPr="003A3735" w:rsidRDefault="002055C3" w:rsidP="00D93DEE">
            <w:pPr>
              <w:autoSpaceDE w:val="0"/>
              <w:autoSpaceDN w:val="0"/>
              <w:adjustRightInd w:val="0"/>
              <w:jc w:val="both"/>
              <w:rPr>
                <w:rFonts w:eastAsia="Calibri"/>
              </w:rPr>
            </w:pPr>
            <w:r w:rsidRPr="00AF04CE">
              <w:rPr>
                <w:b/>
                <w:bCs/>
                <w:lang w:eastAsia="en-US"/>
              </w:rPr>
              <w:t xml:space="preserve">Размер и порядок внесения денежных средств в качестве обеспечения заявок на участие в </w:t>
            </w:r>
            <w:r w:rsidRPr="00D93DEE">
              <w:rPr>
                <w:b/>
                <w:bCs/>
                <w:lang w:eastAsia="en-US"/>
              </w:rPr>
              <w:t xml:space="preserve">закупке: </w:t>
            </w:r>
            <w:r w:rsidR="00D93DEE" w:rsidRPr="00D93DEE">
              <w:rPr>
                <w:b/>
                <w:bCs/>
                <w:lang w:eastAsia="en-US"/>
              </w:rPr>
              <w:t>1</w:t>
            </w:r>
            <w:r w:rsidR="00DB1CFE" w:rsidRPr="00D93DEE">
              <w:rPr>
                <w:bCs/>
                <w:lang w:eastAsia="en-US"/>
              </w:rPr>
              <w:t xml:space="preserve">% от начальной (максимальной) цены- </w:t>
            </w:r>
            <w:r w:rsidR="0090719D" w:rsidRPr="00D93DEE">
              <w:rPr>
                <w:bCs/>
                <w:lang w:eastAsia="en-US"/>
              </w:rPr>
              <w:t>25000</w:t>
            </w:r>
            <w:r w:rsidRPr="00D93DEE">
              <w:rPr>
                <w:bCs/>
                <w:lang w:eastAsia="en-US"/>
              </w:rPr>
              <w:t>(</w:t>
            </w:r>
            <w:r w:rsidR="0090719D" w:rsidRPr="00D93DEE">
              <w:rPr>
                <w:bCs/>
                <w:lang w:eastAsia="en-US"/>
              </w:rPr>
              <w:t>двадцать пять тысяч</w:t>
            </w:r>
            <w:r w:rsidRPr="00D93DEE">
              <w:rPr>
                <w:bCs/>
                <w:lang w:eastAsia="en-US"/>
              </w:rPr>
              <w:t>) руб. 00 коп.</w:t>
            </w:r>
            <w:r w:rsidR="003A3735" w:rsidRPr="00D93DEE">
              <w:rPr>
                <w:rFonts w:eastAsia="Calibri"/>
              </w:rPr>
              <w:t xml:space="preserve"> Денежные</w:t>
            </w:r>
            <w:r w:rsidR="003A3735">
              <w:rPr>
                <w:rFonts w:eastAsia="Calibri"/>
              </w:rPr>
              <w:t xml:space="preserve"> средства, внесенные в качестве обеспечения заявок, при проведении электронных аукционов перечисляются на счет оператора электронной площадки в банке.</w:t>
            </w:r>
          </w:p>
        </w:tc>
      </w:tr>
      <w:tr w:rsidR="002055C3" w:rsidRPr="008017B9" w:rsidTr="0037239B">
        <w:trPr>
          <w:cantSplit/>
        </w:trPr>
        <w:tc>
          <w:tcPr>
            <w:tcW w:w="540" w:type="dxa"/>
            <w:vAlign w:val="center"/>
          </w:tcPr>
          <w:p w:rsidR="002055C3" w:rsidRPr="00620E46" w:rsidRDefault="002055C3" w:rsidP="0037239B">
            <w:pPr>
              <w:pStyle w:val="a7"/>
              <w:widowControl w:val="0"/>
              <w:numPr>
                <w:ilvl w:val="0"/>
                <w:numId w:val="20"/>
              </w:numPr>
              <w:tabs>
                <w:tab w:val="left" w:pos="110"/>
              </w:tabs>
              <w:spacing w:after="0"/>
              <w:jc w:val="center"/>
              <w:rPr>
                <w:rFonts w:ascii="Times New Roman" w:hAnsi="Times New Roman"/>
              </w:rPr>
            </w:pPr>
          </w:p>
        </w:tc>
        <w:tc>
          <w:tcPr>
            <w:tcW w:w="9498" w:type="dxa"/>
          </w:tcPr>
          <w:p w:rsidR="002055C3" w:rsidRDefault="002055C3" w:rsidP="0037239B">
            <w:pPr>
              <w:autoSpaceDE w:val="0"/>
              <w:autoSpaceDN w:val="0"/>
              <w:adjustRightInd w:val="0"/>
              <w:jc w:val="both"/>
            </w:pPr>
            <w:r w:rsidRPr="00B36CD1">
              <w:rPr>
                <w:b/>
                <w:lang w:eastAsia="en-US"/>
              </w:rPr>
              <w:t>Размер обеспечения исполнения контракта, порядок предоставления такого обеспечения</w:t>
            </w:r>
            <w:r>
              <w:rPr>
                <w:b/>
                <w:lang w:eastAsia="en-US"/>
              </w:rPr>
              <w:t xml:space="preserve">: </w:t>
            </w:r>
            <w:r w:rsidR="003D61B1" w:rsidRPr="00B656B7">
              <w:rPr>
                <w:lang w:eastAsia="en-US"/>
              </w:rPr>
              <w:t>25</w:t>
            </w:r>
            <w:r w:rsidR="005E12E2" w:rsidRPr="00B656B7">
              <w:rPr>
                <w:lang w:eastAsia="en-US"/>
              </w:rPr>
              <w:t xml:space="preserve">% начальной (максимальной) цены контракта – </w:t>
            </w:r>
            <w:r w:rsidR="003D61B1" w:rsidRPr="00B656B7">
              <w:rPr>
                <w:lang w:eastAsia="en-US"/>
              </w:rPr>
              <w:t>625</w:t>
            </w:r>
            <w:r w:rsidR="0090719D" w:rsidRPr="00B656B7">
              <w:rPr>
                <w:lang w:eastAsia="en-US"/>
              </w:rPr>
              <w:t>000</w:t>
            </w:r>
            <w:r w:rsidR="005E12E2" w:rsidRPr="00B656B7">
              <w:rPr>
                <w:lang w:eastAsia="en-US"/>
              </w:rPr>
              <w:t xml:space="preserve"> (</w:t>
            </w:r>
            <w:r w:rsidR="003D61B1" w:rsidRPr="00B656B7">
              <w:rPr>
                <w:lang w:eastAsia="en-US"/>
              </w:rPr>
              <w:t>шестьсот двадцать пять тысяч</w:t>
            </w:r>
            <w:r w:rsidR="005E12E2" w:rsidRPr="00B656B7">
              <w:t>) руб. 00 коп.</w:t>
            </w:r>
          </w:p>
          <w:p w:rsidR="00A656CB" w:rsidRDefault="00A656CB" w:rsidP="00A656CB">
            <w:pPr>
              <w:autoSpaceDE w:val="0"/>
              <w:autoSpaceDN w:val="0"/>
              <w:adjustRightInd w:val="0"/>
              <w:jc w:val="both"/>
            </w:pPr>
            <w:r w:rsidRPr="00A656CB">
              <w:t xml:space="preserve">Исполнение контракта может обеспечиваться предоставлением банковской гарантии, выданной банком и соответствующей требованиям </w:t>
            </w:r>
            <w:hyperlink r:id="rId19" w:history="1">
              <w:r w:rsidRPr="00A656CB">
                <w:t>статьи 45</w:t>
              </w:r>
            </w:hyperlink>
            <w:r>
              <w:t>Закона о</w:t>
            </w:r>
            <w:r w:rsidR="00A81F99">
              <w:t xml:space="preserve"> </w:t>
            </w:r>
            <w:r w:rsidR="00FE130F">
              <w:t xml:space="preserve">федеральной </w:t>
            </w:r>
            <w:r>
              <w:t xml:space="preserve"> контрактной системе</w:t>
            </w:r>
            <w:r w:rsidRPr="00A656CB">
              <w:t xml:space="preserve">, или внесением денежных средств на указанный </w:t>
            </w:r>
            <w:r>
              <w:t>ниже счет</w:t>
            </w:r>
            <w:r w:rsidRPr="00A656CB">
              <w:t>. Способ обеспечения исполнения контракта определяется участником закупки, с которым заключается контракт, самостоятельно. Срок действия банковской гарантии должен превышать срок действия контракта не менее чем на один месяц.</w:t>
            </w:r>
          </w:p>
          <w:p w:rsidR="00C23C79" w:rsidRPr="00A656CB" w:rsidRDefault="00C23C79" w:rsidP="00A656CB">
            <w:pPr>
              <w:autoSpaceDE w:val="0"/>
              <w:autoSpaceDN w:val="0"/>
              <w:adjustRightInd w:val="0"/>
              <w:jc w:val="both"/>
            </w:pPr>
            <w:r w:rsidRPr="00C23C79">
              <w:t>Контракт заключается после предоставления участником закупки, с которым заключается контракт, обеспечения исполнения контракта</w:t>
            </w:r>
          </w:p>
          <w:p w:rsidR="00AF04CE" w:rsidRPr="00AF04CE" w:rsidRDefault="00AF04CE" w:rsidP="00AF04CE">
            <w:pPr>
              <w:autoSpaceDE w:val="0"/>
              <w:autoSpaceDN w:val="0"/>
              <w:adjustRightInd w:val="0"/>
              <w:jc w:val="both"/>
              <w:rPr>
                <w:bCs/>
                <w:lang w:eastAsia="en-US"/>
              </w:rPr>
            </w:pPr>
            <w:r w:rsidRPr="00AF04CE">
              <w:rPr>
                <w:bCs/>
                <w:lang w:eastAsia="en-US"/>
              </w:rPr>
              <w:t>Денежные средства вносятся в безналичной форме.</w:t>
            </w:r>
          </w:p>
          <w:p w:rsidR="0090719D" w:rsidRPr="005031BD" w:rsidRDefault="0090719D" w:rsidP="0090719D">
            <w:pPr>
              <w:jc w:val="both"/>
              <w:rPr>
                <w:b/>
                <w:i/>
                <w:sz w:val="28"/>
                <w:szCs w:val="28"/>
              </w:rPr>
            </w:pPr>
            <w:r w:rsidRPr="005031BD">
              <w:rPr>
                <w:b/>
                <w:i/>
                <w:sz w:val="28"/>
                <w:szCs w:val="28"/>
              </w:rPr>
              <w:t xml:space="preserve">Получатель: </w:t>
            </w:r>
          </w:p>
          <w:p w:rsidR="0090719D" w:rsidRPr="005031BD" w:rsidRDefault="0090719D" w:rsidP="0090719D">
            <w:pPr>
              <w:jc w:val="both"/>
              <w:rPr>
                <w:i/>
                <w:sz w:val="28"/>
                <w:szCs w:val="28"/>
              </w:rPr>
            </w:pPr>
            <w:r w:rsidRPr="005031BD">
              <w:rPr>
                <w:i/>
                <w:sz w:val="28"/>
                <w:szCs w:val="28"/>
              </w:rPr>
              <w:t>ИНН 6108006873    КПП 610801001  Л/С 05583121540</w:t>
            </w:r>
          </w:p>
          <w:p w:rsidR="0090719D" w:rsidRPr="005031BD" w:rsidRDefault="0090719D" w:rsidP="0090719D">
            <w:pPr>
              <w:jc w:val="both"/>
              <w:rPr>
                <w:i/>
                <w:sz w:val="28"/>
                <w:szCs w:val="28"/>
              </w:rPr>
            </w:pPr>
            <w:r w:rsidRPr="005031BD">
              <w:rPr>
                <w:i/>
                <w:sz w:val="28"/>
                <w:szCs w:val="28"/>
              </w:rPr>
              <w:t>Управление федерального казначейства по Ростовской области (Администрация С</w:t>
            </w:r>
            <w:r w:rsidR="005031BD">
              <w:rPr>
                <w:i/>
                <w:sz w:val="28"/>
                <w:szCs w:val="28"/>
              </w:rPr>
              <w:t>емичанского сельского поселения</w:t>
            </w:r>
            <w:r w:rsidRPr="005031BD">
              <w:rPr>
                <w:i/>
                <w:sz w:val="28"/>
                <w:szCs w:val="28"/>
              </w:rPr>
              <w:t>)</w:t>
            </w:r>
          </w:p>
          <w:p w:rsidR="0090719D" w:rsidRPr="005031BD" w:rsidRDefault="0090719D" w:rsidP="0090719D">
            <w:pPr>
              <w:jc w:val="both"/>
              <w:rPr>
                <w:i/>
                <w:sz w:val="28"/>
                <w:szCs w:val="28"/>
              </w:rPr>
            </w:pPr>
            <w:r w:rsidRPr="005031BD">
              <w:rPr>
                <w:b/>
                <w:i/>
                <w:sz w:val="28"/>
                <w:szCs w:val="28"/>
              </w:rPr>
              <w:t>Банк получателя:</w:t>
            </w:r>
            <w:r w:rsidRPr="005031BD">
              <w:rPr>
                <w:i/>
                <w:sz w:val="28"/>
                <w:szCs w:val="28"/>
              </w:rPr>
              <w:t xml:space="preserve"> Отделение Ростов-на-Дону,  </w:t>
            </w:r>
          </w:p>
          <w:p w:rsidR="002055C3" w:rsidRPr="005031BD" w:rsidRDefault="0090719D" w:rsidP="0090719D">
            <w:pPr>
              <w:autoSpaceDE w:val="0"/>
              <w:autoSpaceDN w:val="0"/>
              <w:adjustRightInd w:val="0"/>
              <w:jc w:val="both"/>
              <w:rPr>
                <w:i/>
                <w:sz w:val="28"/>
                <w:szCs w:val="28"/>
              </w:rPr>
            </w:pPr>
            <w:r w:rsidRPr="005031BD">
              <w:rPr>
                <w:i/>
                <w:sz w:val="28"/>
                <w:szCs w:val="28"/>
              </w:rPr>
              <w:t xml:space="preserve">БИК  046015001, </w:t>
            </w:r>
            <w:proofErr w:type="spellStart"/>
            <w:r w:rsidRPr="005031BD">
              <w:rPr>
                <w:i/>
                <w:sz w:val="28"/>
                <w:szCs w:val="28"/>
              </w:rPr>
              <w:t>р</w:t>
            </w:r>
            <w:proofErr w:type="spellEnd"/>
            <w:r w:rsidRPr="005031BD">
              <w:rPr>
                <w:i/>
                <w:sz w:val="28"/>
                <w:szCs w:val="28"/>
              </w:rPr>
              <w:t>/с40204810300000000161</w:t>
            </w:r>
          </w:p>
          <w:p w:rsidR="005031BD" w:rsidRPr="005031BD" w:rsidRDefault="00705A38" w:rsidP="0090719D">
            <w:pPr>
              <w:jc w:val="both"/>
            </w:pPr>
            <w:r>
              <w:t>ОКТ</w:t>
            </w:r>
            <w:r w:rsidR="005031BD" w:rsidRPr="005031BD">
              <w:t>М</w:t>
            </w:r>
            <w:r>
              <w:t>О</w:t>
            </w:r>
            <w:r w:rsidR="005031BD" w:rsidRPr="005031BD">
              <w:t xml:space="preserve"> -  606</w:t>
            </w:r>
            <w:r w:rsidR="0090719D" w:rsidRPr="005031BD">
              <w:t>13</w:t>
            </w:r>
            <w:r w:rsidR="005031BD" w:rsidRPr="005031BD">
              <w:t>471</w:t>
            </w:r>
            <w:r w:rsidR="005031BD" w:rsidRPr="005031BD">
              <w:tab/>
            </w:r>
            <w:r w:rsidR="005031BD" w:rsidRPr="005031BD">
              <w:tab/>
              <w:t>ОГРН – 1056108006921</w:t>
            </w:r>
            <w:r w:rsidR="005031BD" w:rsidRPr="005031BD">
              <w:tab/>
              <w:t>ОКПО-</w:t>
            </w:r>
            <w:r w:rsidR="0090719D" w:rsidRPr="005031BD">
              <w:t xml:space="preserve">04226511 </w:t>
            </w:r>
          </w:p>
          <w:p w:rsidR="0090719D" w:rsidRPr="0090719D" w:rsidRDefault="0090719D" w:rsidP="0090719D">
            <w:pPr>
              <w:jc w:val="both"/>
            </w:pPr>
            <w:r w:rsidRPr="005031BD">
              <w:t>ОКВЭД -  75.11.35</w:t>
            </w:r>
            <w:r w:rsidRPr="005031BD">
              <w:tab/>
            </w:r>
            <w:r w:rsidRPr="005031BD">
              <w:tab/>
              <w:t>ОКФОС – 14</w:t>
            </w:r>
            <w:r w:rsidRPr="005031BD">
              <w:tab/>
            </w:r>
            <w:r w:rsidRPr="005031BD">
              <w:tab/>
            </w:r>
            <w:r w:rsidRPr="005031BD">
              <w:tab/>
              <w:t>ОКОПФ -  81</w:t>
            </w:r>
          </w:p>
          <w:p w:rsidR="0090719D" w:rsidRPr="00117532" w:rsidRDefault="0090719D" w:rsidP="0090719D">
            <w:pPr>
              <w:autoSpaceDE w:val="0"/>
              <w:autoSpaceDN w:val="0"/>
              <w:adjustRightInd w:val="0"/>
              <w:jc w:val="both"/>
              <w:rPr>
                <w:b/>
                <w:lang w:eastAsia="en-US"/>
              </w:rPr>
            </w:pPr>
          </w:p>
        </w:tc>
      </w:tr>
      <w:tr w:rsidR="002055C3" w:rsidRPr="008017B9" w:rsidTr="0037239B">
        <w:trPr>
          <w:cantSplit/>
        </w:trPr>
        <w:tc>
          <w:tcPr>
            <w:tcW w:w="540" w:type="dxa"/>
            <w:vAlign w:val="center"/>
          </w:tcPr>
          <w:p w:rsidR="002055C3" w:rsidRPr="00620E46" w:rsidRDefault="002055C3" w:rsidP="0037239B">
            <w:pPr>
              <w:pStyle w:val="a7"/>
              <w:widowControl w:val="0"/>
              <w:numPr>
                <w:ilvl w:val="0"/>
                <w:numId w:val="20"/>
              </w:numPr>
              <w:tabs>
                <w:tab w:val="left" w:pos="110"/>
              </w:tabs>
              <w:spacing w:after="0"/>
              <w:jc w:val="center"/>
              <w:rPr>
                <w:rFonts w:ascii="Times New Roman" w:hAnsi="Times New Roman"/>
              </w:rPr>
            </w:pPr>
          </w:p>
        </w:tc>
        <w:tc>
          <w:tcPr>
            <w:tcW w:w="9498" w:type="dxa"/>
          </w:tcPr>
          <w:p w:rsidR="002055C3" w:rsidRDefault="002055C3" w:rsidP="0037239B">
            <w:pPr>
              <w:autoSpaceDE w:val="0"/>
              <w:autoSpaceDN w:val="0"/>
              <w:adjustRightInd w:val="0"/>
              <w:jc w:val="both"/>
              <w:rPr>
                <w:b/>
                <w:bCs/>
                <w:lang w:eastAsia="en-US"/>
              </w:rPr>
            </w:pPr>
            <w:r>
              <w:rPr>
                <w:b/>
                <w:bCs/>
                <w:lang w:eastAsia="en-US"/>
              </w:rPr>
              <w:t xml:space="preserve">Адрес электронной площадки в информационно-телекоммуникационной сети "Интернет": </w:t>
            </w:r>
          </w:p>
          <w:p w:rsidR="002055C3" w:rsidRDefault="002055C3" w:rsidP="0037239B">
            <w:r w:rsidRPr="003B6223">
              <w:t>Адрес электронной площадки:</w:t>
            </w:r>
            <w:r w:rsidR="005C22E0">
              <w:t xml:space="preserve"> </w:t>
            </w:r>
            <w:hyperlink r:id="rId20" w:history="1">
              <w:r w:rsidRPr="001526A3">
                <w:rPr>
                  <w:rStyle w:val="af4"/>
                  <w:sz w:val="22"/>
                  <w:szCs w:val="22"/>
                </w:rPr>
                <w:t>http://www.sberbank-ast.ru</w:t>
              </w:r>
            </w:hyperlink>
          </w:p>
          <w:p w:rsidR="002055C3" w:rsidRPr="00AF04CE" w:rsidRDefault="002055C3" w:rsidP="0037239B">
            <w:pPr>
              <w:autoSpaceDE w:val="0"/>
              <w:autoSpaceDN w:val="0"/>
              <w:adjustRightInd w:val="0"/>
              <w:jc w:val="both"/>
            </w:pPr>
            <w:r w:rsidRPr="003B6223">
              <w:t>Адрес сайта:</w:t>
            </w:r>
            <w:r w:rsidR="005C22E0">
              <w:t xml:space="preserve"> </w:t>
            </w:r>
            <w:hyperlink r:id="rId21" w:history="1">
              <w:r w:rsidRPr="00260780">
                <w:rPr>
                  <w:rStyle w:val="af4"/>
                  <w:sz w:val="22"/>
                  <w:szCs w:val="22"/>
                </w:rPr>
                <w:t>http://www.</w:t>
              </w:r>
              <w:proofErr w:type="spellStart"/>
              <w:r w:rsidRPr="00260780">
                <w:rPr>
                  <w:rStyle w:val="af4"/>
                  <w:sz w:val="22"/>
                  <w:szCs w:val="22"/>
                  <w:lang w:val="en-US"/>
                </w:rPr>
                <w:t>zakupki</w:t>
              </w:r>
              <w:proofErr w:type="spellEnd"/>
              <w:r w:rsidRPr="00260780">
                <w:rPr>
                  <w:rStyle w:val="af4"/>
                  <w:sz w:val="22"/>
                  <w:szCs w:val="22"/>
                </w:rPr>
                <w:t>.</w:t>
              </w:r>
              <w:proofErr w:type="spellStart"/>
              <w:r w:rsidRPr="00260780">
                <w:rPr>
                  <w:rStyle w:val="af4"/>
                  <w:sz w:val="22"/>
                  <w:szCs w:val="22"/>
                  <w:lang w:val="en-US"/>
                </w:rPr>
                <w:t>gov</w:t>
              </w:r>
              <w:proofErr w:type="spellEnd"/>
              <w:r w:rsidRPr="00260780">
                <w:rPr>
                  <w:rStyle w:val="af4"/>
                  <w:sz w:val="22"/>
                  <w:szCs w:val="22"/>
                </w:rPr>
                <w:t>.</w:t>
              </w:r>
              <w:proofErr w:type="spellStart"/>
              <w:r w:rsidRPr="00260780">
                <w:rPr>
                  <w:rStyle w:val="af4"/>
                  <w:sz w:val="22"/>
                  <w:szCs w:val="22"/>
                </w:rPr>
                <w:t>ru</w:t>
              </w:r>
              <w:proofErr w:type="spellEnd"/>
            </w:hyperlink>
          </w:p>
        </w:tc>
      </w:tr>
      <w:tr w:rsidR="002055C3" w:rsidRPr="008017B9" w:rsidTr="0037239B">
        <w:trPr>
          <w:cantSplit/>
        </w:trPr>
        <w:tc>
          <w:tcPr>
            <w:tcW w:w="540" w:type="dxa"/>
            <w:vAlign w:val="center"/>
          </w:tcPr>
          <w:p w:rsidR="002055C3" w:rsidRPr="00620E46" w:rsidRDefault="002055C3" w:rsidP="0037239B">
            <w:pPr>
              <w:pStyle w:val="a7"/>
              <w:widowControl w:val="0"/>
              <w:numPr>
                <w:ilvl w:val="0"/>
                <w:numId w:val="20"/>
              </w:numPr>
              <w:tabs>
                <w:tab w:val="left" w:pos="110"/>
              </w:tabs>
              <w:spacing w:after="0"/>
              <w:jc w:val="center"/>
              <w:rPr>
                <w:rFonts w:ascii="Times New Roman" w:hAnsi="Times New Roman"/>
              </w:rPr>
            </w:pPr>
          </w:p>
        </w:tc>
        <w:tc>
          <w:tcPr>
            <w:tcW w:w="9498" w:type="dxa"/>
          </w:tcPr>
          <w:p w:rsidR="002055C3" w:rsidRPr="008D3CC5" w:rsidRDefault="002055C3" w:rsidP="00CF7A68">
            <w:pPr>
              <w:jc w:val="both"/>
            </w:pPr>
            <w:r w:rsidRPr="008D3CC5">
              <w:rPr>
                <w:b/>
              </w:rPr>
              <w:t xml:space="preserve">Дата и время окончания срока подачи заявок на участие в электронном аукционе: </w:t>
            </w:r>
            <w:r w:rsidR="00CF7A68">
              <w:t>04 ноября</w:t>
            </w:r>
            <w:r w:rsidRPr="008D3CC5">
              <w:t xml:space="preserve"> 2014 г., </w:t>
            </w:r>
            <w:r w:rsidR="00CF7A68">
              <w:t>12</w:t>
            </w:r>
            <w:r w:rsidRPr="008D3CC5">
              <w:t xml:space="preserve">.00 ч. </w:t>
            </w:r>
          </w:p>
        </w:tc>
      </w:tr>
      <w:tr w:rsidR="002055C3" w:rsidRPr="008017B9" w:rsidTr="0037239B">
        <w:trPr>
          <w:cantSplit/>
        </w:trPr>
        <w:tc>
          <w:tcPr>
            <w:tcW w:w="540" w:type="dxa"/>
            <w:vAlign w:val="center"/>
          </w:tcPr>
          <w:p w:rsidR="002055C3" w:rsidRPr="00620E46" w:rsidRDefault="002055C3" w:rsidP="0037239B">
            <w:pPr>
              <w:pStyle w:val="a7"/>
              <w:widowControl w:val="0"/>
              <w:numPr>
                <w:ilvl w:val="0"/>
                <w:numId w:val="20"/>
              </w:numPr>
              <w:tabs>
                <w:tab w:val="left" w:pos="110"/>
              </w:tabs>
              <w:spacing w:after="0"/>
              <w:jc w:val="center"/>
              <w:rPr>
                <w:rFonts w:ascii="Times New Roman" w:hAnsi="Times New Roman"/>
              </w:rPr>
            </w:pPr>
          </w:p>
        </w:tc>
        <w:tc>
          <w:tcPr>
            <w:tcW w:w="9498" w:type="dxa"/>
          </w:tcPr>
          <w:p w:rsidR="002055C3" w:rsidRPr="008D3CC5" w:rsidRDefault="002055C3" w:rsidP="0037239B">
            <w:pPr>
              <w:autoSpaceDE w:val="0"/>
              <w:autoSpaceDN w:val="0"/>
              <w:adjustRightInd w:val="0"/>
              <w:jc w:val="both"/>
              <w:rPr>
                <w:b/>
                <w:bCs/>
                <w:lang w:eastAsia="en-US"/>
              </w:rPr>
            </w:pPr>
            <w:r w:rsidRPr="008D3CC5">
              <w:rPr>
                <w:b/>
                <w:bCs/>
                <w:lang w:eastAsia="en-US"/>
              </w:rPr>
              <w:t>Дата окончания срока рассмотрения первых частей заявок на участие в электронном аукционе:</w:t>
            </w:r>
          </w:p>
          <w:p w:rsidR="002055C3" w:rsidRPr="008D3CC5" w:rsidRDefault="00CF7A68" w:rsidP="008D3CC5">
            <w:pPr>
              <w:autoSpaceDE w:val="0"/>
              <w:autoSpaceDN w:val="0"/>
              <w:adjustRightInd w:val="0"/>
              <w:jc w:val="both"/>
              <w:rPr>
                <w:bCs/>
                <w:lang w:eastAsia="en-US"/>
              </w:rPr>
            </w:pPr>
            <w:r>
              <w:rPr>
                <w:bCs/>
                <w:lang w:eastAsia="en-US"/>
              </w:rPr>
              <w:t>06 ноября</w:t>
            </w:r>
            <w:r w:rsidR="002055C3" w:rsidRPr="008D3CC5">
              <w:rPr>
                <w:bCs/>
                <w:lang w:eastAsia="en-US"/>
              </w:rPr>
              <w:t xml:space="preserve"> 2014 г.</w:t>
            </w:r>
          </w:p>
        </w:tc>
      </w:tr>
      <w:tr w:rsidR="002055C3" w:rsidRPr="008017B9" w:rsidTr="0037239B">
        <w:trPr>
          <w:cantSplit/>
        </w:trPr>
        <w:tc>
          <w:tcPr>
            <w:tcW w:w="540" w:type="dxa"/>
            <w:vAlign w:val="center"/>
          </w:tcPr>
          <w:p w:rsidR="002055C3" w:rsidRPr="00620E46" w:rsidRDefault="002055C3" w:rsidP="0037239B">
            <w:pPr>
              <w:pStyle w:val="a7"/>
              <w:widowControl w:val="0"/>
              <w:numPr>
                <w:ilvl w:val="0"/>
                <w:numId w:val="20"/>
              </w:numPr>
              <w:tabs>
                <w:tab w:val="left" w:pos="110"/>
              </w:tabs>
              <w:spacing w:after="0"/>
              <w:jc w:val="center"/>
              <w:rPr>
                <w:rFonts w:ascii="Times New Roman" w:hAnsi="Times New Roman"/>
              </w:rPr>
            </w:pPr>
          </w:p>
        </w:tc>
        <w:tc>
          <w:tcPr>
            <w:tcW w:w="9498" w:type="dxa"/>
          </w:tcPr>
          <w:p w:rsidR="002055C3" w:rsidRPr="008D3CC5" w:rsidRDefault="002055C3" w:rsidP="0037239B">
            <w:pPr>
              <w:jc w:val="both"/>
              <w:rPr>
                <w:b/>
              </w:rPr>
            </w:pPr>
            <w:r w:rsidRPr="008D3CC5">
              <w:rPr>
                <w:b/>
              </w:rPr>
              <w:t xml:space="preserve">Дата проведения электронного аукциона: </w:t>
            </w:r>
          </w:p>
          <w:p w:rsidR="002055C3" w:rsidRPr="008D3CC5" w:rsidRDefault="00CF7A68" w:rsidP="008D3CC5">
            <w:pPr>
              <w:jc w:val="both"/>
            </w:pPr>
            <w:r>
              <w:t xml:space="preserve">11 </w:t>
            </w:r>
            <w:r w:rsidR="008D3CC5" w:rsidRPr="008D3CC5">
              <w:t>ноября</w:t>
            </w:r>
            <w:r w:rsidR="002055C3" w:rsidRPr="008D3CC5">
              <w:t xml:space="preserve"> 2014г.</w:t>
            </w:r>
          </w:p>
        </w:tc>
      </w:tr>
      <w:tr w:rsidR="002055C3" w:rsidRPr="008017B9" w:rsidTr="0037239B">
        <w:trPr>
          <w:cantSplit/>
        </w:trPr>
        <w:tc>
          <w:tcPr>
            <w:tcW w:w="540" w:type="dxa"/>
            <w:vAlign w:val="center"/>
          </w:tcPr>
          <w:p w:rsidR="002055C3" w:rsidRPr="00620E46" w:rsidRDefault="002055C3" w:rsidP="0037239B">
            <w:pPr>
              <w:pStyle w:val="a7"/>
              <w:widowControl w:val="0"/>
              <w:numPr>
                <w:ilvl w:val="0"/>
                <w:numId w:val="20"/>
              </w:numPr>
              <w:tabs>
                <w:tab w:val="left" w:pos="110"/>
              </w:tabs>
              <w:spacing w:after="0"/>
              <w:jc w:val="center"/>
              <w:rPr>
                <w:rFonts w:ascii="Times New Roman" w:hAnsi="Times New Roman"/>
              </w:rPr>
            </w:pPr>
          </w:p>
        </w:tc>
        <w:tc>
          <w:tcPr>
            <w:tcW w:w="9498" w:type="dxa"/>
          </w:tcPr>
          <w:p w:rsidR="002055C3" w:rsidRPr="00A21FBF" w:rsidRDefault="002055C3" w:rsidP="0037239B">
            <w:pPr>
              <w:autoSpaceDE w:val="0"/>
              <w:autoSpaceDN w:val="0"/>
              <w:adjustRightInd w:val="0"/>
              <w:jc w:val="both"/>
              <w:rPr>
                <w:b/>
                <w:lang w:eastAsia="en-US"/>
              </w:rPr>
            </w:pPr>
            <w:r w:rsidRPr="00A21FBF">
              <w:rPr>
                <w:b/>
              </w:rPr>
              <w:t>И</w:t>
            </w:r>
            <w:r w:rsidRPr="00A21FBF">
              <w:rPr>
                <w:b/>
                <w:lang w:eastAsia="en-US"/>
              </w:rPr>
              <w:t>нформация о валюте, используемой для формирования цены контракта и расчетов с поставщикам</w:t>
            </w:r>
            <w:r>
              <w:rPr>
                <w:b/>
                <w:lang w:eastAsia="en-US"/>
              </w:rPr>
              <w:t>и (подрядчиками, исполнителями):</w:t>
            </w:r>
          </w:p>
          <w:p w:rsidR="002055C3" w:rsidRPr="00A21FBF" w:rsidRDefault="002055C3" w:rsidP="0037239B">
            <w:pPr>
              <w:jc w:val="both"/>
            </w:pPr>
            <w:r w:rsidRPr="00A21FBF">
              <w:t>Российский рубль</w:t>
            </w:r>
          </w:p>
        </w:tc>
      </w:tr>
      <w:tr w:rsidR="002055C3" w:rsidRPr="008017B9" w:rsidTr="0037239B">
        <w:trPr>
          <w:cantSplit/>
        </w:trPr>
        <w:tc>
          <w:tcPr>
            <w:tcW w:w="540" w:type="dxa"/>
            <w:vAlign w:val="center"/>
          </w:tcPr>
          <w:p w:rsidR="002055C3" w:rsidRPr="00620E46" w:rsidRDefault="002055C3" w:rsidP="0037239B">
            <w:pPr>
              <w:pStyle w:val="a7"/>
              <w:widowControl w:val="0"/>
              <w:numPr>
                <w:ilvl w:val="0"/>
                <w:numId w:val="20"/>
              </w:numPr>
              <w:tabs>
                <w:tab w:val="left" w:pos="110"/>
              </w:tabs>
              <w:spacing w:after="0"/>
              <w:jc w:val="center"/>
              <w:rPr>
                <w:rFonts w:ascii="Times New Roman" w:hAnsi="Times New Roman"/>
              </w:rPr>
            </w:pPr>
          </w:p>
        </w:tc>
        <w:tc>
          <w:tcPr>
            <w:tcW w:w="9498" w:type="dxa"/>
          </w:tcPr>
          <w:p w:rsidR="002055C3" w:rsidRPr="008017B9" w:rsidRDefault="002055C3" w:rsidP="0037239B">
            <w:pPr>
              <w:jc w:val="both"/>
              <w:rPr>
                <w:b/>
              </w:rPr>
            </w:pPr>
            <w:r w:rsidRPr="008017B9">
              <w:rPr>
                <w:b/>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w:t>
            </w:r>
            <w:r>
              <w:rPr>
                <w:b/>
              </w:rPr>
              <w:t xml:space="preserve">зуемого при оплате </w:t>
            </w:r>
            <w:r w:rsidRPr="008017B9">
              <w:rPr>
                <w:b/>
              </w:rPr>
              <w:t>контракта:</w:t>
            </w:r>
          </w:p>
          <w:p w:rsidR="002055C3" w:rsidRPr="00AF04CE" w:rsidRDefault="002055C3" w:rsidP="0037239B">
            <w:pPr>
              <w:jc w:val="both"/>
            </w:pPr>
            <w:r w:rsidRPr="008017B9">
              <w:rPr>
                <w:sz w:val="22"/>
                <w:szCs w:val="22"/>
              </w:rPr>
              <w:t>по курсу Центрального банка Российской Федерации на день оплаты.</w:t>
            </w:r>
          </w:p>
        </w:tc>
      </w:tr>
      <w:tr w:rsidR="002055C3" w:rsidRPr="008017B9" w:rsidTr="00B236ED">
        <w:trPr>
          <w:cantSplit/>
          <w:trHeight w:val="11189"/>
        </w:trPr>
        <w:tc>
          <w:tcPr>
            <w:tcW w:w="540" w:type="dxa"/>
            <w:vAlign w:val="center"/>
          </w:tcPr>
          <w:p w:rsidR="002055C3" w:rsidRPr="00620E46" w:rsidRDefault="002055C3" w:rsidP="0037239B">
            <w:pPr>
              <w:pStyle w:val="a7"/>
              <w:widowControl w:val="0"/>
              <w:numPr>
                <w:ilvl w:val="0"/>
                <w:numId w:val="20"/>
              </w:numPr>
              <w:spacing w:after="0"/>
              <w:jc w:val="center"/>
              <w:rPr>
                <w:rFonts w:ascii="Times New Roman" w:hAnsi="Times New Roman"/>
              </w:rPr>
            </w:pPr>
          </w:p>
        </w:tc>
        <w:tc>
          <w:tcPr>
            <w:tcW w:w="9498" w:type="dxa"/>
          </w:tcPr>
          <w:p w:rsidR="002055C3" w:rsidRDefault="002055C3" w:rsidP="0037239B">
            <w:pPr>
              <w:autoSpaceDE w:val="0"/>
              <w:autoSpaceDN w:val="0"/>
              <w:adjustRightInd w:val="0"/>
              <w:jc w:val="both"/>
              <w:rPr>
                <w:b/>
                <w:bCs/>
                <w:lang w:eastAsia="en-US"/>
              </w:rPr>
            </w:pPr>
            <w:r>
              <w:rPr>
                <w:b/>
                <w:bCs/>
                <w:lang w:eastAsia="en-US"/>
              </w:rPr>
              <w:t>Единые требования к участникам закупки:</w:t>
            </w:r>
          </w:p>
          <w:p w:rsidR="002055C3" w:rsidRPr="00121654" w:rsidRDefault="002055C3" w:rsidP="0037239B">
            <w:pPr>
              <w:autoSpaceDE w:val="0"/>
              <w:autoSpaceDN w:val="0"/>
              <w:adjustRightInd w:val="0"/>
              <w:jc w:val="both"/>
              <w:rPr>
                <w:bCs/>
                <w:sz w:val="20"/>
                <w:szCs w:val="20"/>
                <w:lang w:eastAsia="en-US"/>
              </w:rPr>
            </w:pPr>
            <w:r w:rsidRPr="00121654">
              <w:rPr>
                <w:bCs/>
                <w:sz w:val="20"/>
                <w:szCs w:val="20"/>
                <w:lang w:eastAsia="en-US"/>
              </w:rPr>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2055C3" w:rsidRPr="00121654" w:rsidRDefault="00B236ED" w:rsidP="0037239B">
            <w:pPr>
              <w:autoSpaceDE w:val="0"/>
              <w:autoSpaceDN w:val="0"/>
              <w:adjustRightInd w:val="0"/>
              <w:jc w:val="both"/>
              <w:rPr>
                <w:bCs/>
                <w:sz w:val="20"/>
                <w:szCs w:val="20"/>
                <w:lang w:eastAsia="en-US"/>
              </w:rPr>
            </w:pPr>
            <w:r>
              <w:rPr>
                <w:bCs/>
                <w:sz w:val="20"/>
                <w:szCs w:val="20"/>
                <w:lang w:eastAsia="en-US"/>
              </w:rPr>
              <w:t>2</w:t>
            </w:r>
            <w:r w:rsidR="002055C3" w:rsidRPr="00121654">
              <w:rPr>
                <w:bCs/>
                <w:sz w:val="20"/>
                <w:szCs w:val="20"/>
                <w:lang w:eastAsia="en-US"/>
              </w:rPr>
              <w:t xml:space="preserve">) </w:t>
            </w:r>
            <w:proofErr w:type="spellStart"/>
            <w:r w:rsidR="002055C3" w:rsidRPr="00121654">
              <w:rPr>
                <w:bCs/>
                <w:sz w:val="20"/>
                <w:szCs w:val="20"/>
                <w:lang w:eastAsia="en-US"/>
              </w:rPr>
              <w:t>непроведение</w:t>
            </w:r>
            <w:proofErr w:type="spellEnd"/>
            <w:r w:rsidR="002055C3" w:rsidRPr="00121654">
              <w:rPr>
                <w:bCs/>
                <w:sz w:val="20"/>
                <w:szCs w:val="20"/>
                <w:lang w:eastAsia="en-US"/>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2055C3" w:rsidRPr="00121654" w:rsidRDefault="00B236ED" w:rsidP="0037239B">
            <w:pPr>
              <w:autoSpaceDE w:val="0"/>
              <w:autoSpaceDN w:val="0"/>
              <w:adjustRightInd w:val="0"/>
              <w:jc w:val="both"/>
              <w:rPr>
                <w:bCs/>
                <w:sz w:val="20"/>
                <w:szCs w:val="20"/>
                <w:lang w:eastAsia="en-US"/>
              </w:rPr>
            </w:pPr>
            <w:r>
              <w:rPr>
                <w:bCs/>
                <w:sz w:val="20"/>
                <w:szCs w:val="20"/>
                <w:lang w:eastAsia="en-US"/>
              </w:rPr>
              <w:t>3</w:t>
            </w:r>
            <w:r w:rsidR="002055C3" w:rsidRPr="00121654">
              <w:rPr>
                <w:bCs/>
                <w:sz w:val="20"/>
                <w:szCs w:val="20"/>
                <w:lang w:eastAsia="en-US"/>
              </w:rPr>
              <w:t xml:space="preserve">) </w:t>
            </w:r>
            <w:proofErr w:type="spellStart"/>
            <w:r w:rsidR="002055C3" w:rsidRPr="00121654">
              <w:rPr>
                <w:bCs/>
                <w:sz w:val="20"/>
                <w:szCs w:val="20"/>
                <w:lang w:eastAsia="en-US"/>
              </w:rPr>
              <w:t>неприостановление</w:t>
            </w:r>
            <w:proofErr w:type="spellEnd"/>
            <w:r w:rsidR="002055C3" w:rsidRPr="00121654">
              <w:rPr>
                <w:bCs/>
                <w:sz w:val="20"/>
                <w:szCs w:val="20"/>
                <w:lang w:eastAsia="en-US"/>
              </w:rPr>
              <w:t xml:space="preserve"> деятельности участника закупки в порядке, установленном </w:t>
            </w:r>
            <w:hyperlink r:id="rId22" w:history="1">
              <w:r w:rsidR="002055C3" w:rsidRPr="00121654">
                <w:rPr>
                  <w:bCs/>
                  <w:sz w:val="20"/>
                  <w:szCs w:val="20"/>
                  <w:lang w:eastAsia="en-US"/>
                </w:rPr>
                <w:t>Кодексом</w:t>
              </w:r>
            </w:hyperlink>
            <w:r w:rsidR="002055C3" w:rsidRPr="00121654">
              <w:rPr>
                <w:bCs/>
                <w:sz w:val="20"/>
                <w:szCs w:val="20"/>
                <w:lang w:eastAsia="en-US"/>
              </w:rPr>
              <w:t xml:space="preserve"> Российской Федерации об административных правонарушениях, на дату подачи заявки на участие в закупке;</w:t>
            </w:r>
          </w:p>
          <w:p w:rsidR="002055C3" w:rsidRDefault="00B236ED" w:rsidP="0037239B">
            <w:pPr>
              <w:autoSpaceDE w:val="0"/>
              <w:autoSpaceDN w:val="0"/>
              <w:adjustRightInd w:val="0"/>
              <w:jc w:val="both"/>
              <w:rPr>
                <w:bCs/>
                <w:sz w:val="20"/>
                <w:szCs w:val="20"/>
                <w:lang w:eastAsia="en-US"/>
              </w:rPr>
            </w:pPr>
            <w:r>
              <w:rPr>
                <w:bCs/>
                <w:sz w:val="20"/>
                <w:szCs w:val="20"/>
                <w:lang w:eastAsia="en-US"/>
              </w:rPr>
              <w:t>4</w:t>
            </w:r>
            <w:r w:rsidR="002055C3" w:rsidRPr="00121654">
              <w:rPr>
                <w:bCs/>
                <w:sz w:val="20"/>
                <w:szCs w:val="20"/>
                <w:lang w:eastAsia="en-US"/>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3" w:history="1">
              <w:r w:rsidR="002055C3" w:rsidRPr="00121654">
                <w:rPr>
                  <w:bCs/>
                  <w:sz w:val="20"/>
                  <w:szCs w:val="20"/>
                  <w:lang w:eastAsia="en-US"/>
                </w:rPr>
                <w:t>законодательством</w:t>
              </w:r>
            </w:hyperlink>
            <w:r w:rsidR="002055C3" w:rsidRPr="00121654">
              <w:rPr>
                <w:bCs/>
                <w:sz w:val="20"/>
                <w:szCs w:val="20"/>
                <w:lang w:eastAsia="en-US"/>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4" w:history="1">
              <w:r w:rsidR="002055C3" w:rsidRPr="00121654">
                <w:rPr>
                  <w:bCs/>
                  <w:sz w:val="20"/>
                  <w:szCs w:val="20"/>
                  <w:lang w:eastAsia="en-US"/>
                </w:rPr>
                <w:t>законодательством</w:t>
              </w:r>
            </w:hyperlink>
            <w:r w:rsidR="002055C3" w:rsidRPr="00121654">
              <w:rPr>
                <w:bCs/>
                <w:sz w:val="20"/>
                <w:szCs w:val="20"/>
                <w:lang w:eastAsia="en-US"/>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2055C3" w:rsidRPr="00121654" w:rsidRDefault="00B236ED" w:rsidP="0037239B">
            <w:pPr>
              <w:autoSpaceDE w:val="0"/>
              <w:autoSpaceDN w:val="0"/>
              <w:adjustRightInd w:val="0"/>
              <w:jc w:val="both"/>
              <w:rPr>
                <w:bCs/>
                <w:sz w:val="20"/>
                <w:szCs w:val="20"/>
                <w:lang w:eastAsia="en-US"/>
              </w:rPr>
            </w:pPr>
            <w:r>
              <w:rPr>
                <w:bCs/>
                <w:sz w:val="20"/>
                <w:szCs w:val="20"/>
                <w:lang w:eastAsia="en-US"/>
              </w:rPr>
              <w:t>5</w:t>
            </w:r>
            <w:r w:rsidR="002055C3" w:rsidRPr="00121654">
              <w:rPr>
                <w:bCs/>
                <w:sz w:val="20"/>
                <w:szCs w:val="20"/>
                <w:lang w:eastAsia="en-US"/>
              </w:rPr>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055C3" w:rsidRPr="00121654" w:rsidRDefault="00B236ED" w:rsidP="0037239B">
            <w:pPr>
              <w:autoSpaceDE w:val="0"/>
              <w:autoSpaceDN w:val="0"/>
              <w:adjustRightInd w:val="0"/>
              <w:jc w:val="both"/>
              <w:rPr>
                <w:bCs/>
                <w:sz w:val="20"/>
                <w:szCs w:val="20"/>
                <w:lang w:eastAsia="en-US"/>
              </w:rPr>
            </w:pPr>
            <w:r>
              <w:rPr>
                <w:bCs/>
                <w:sz w:val="20"/>
                <w:szCs w:val="20"/>
                <w:lang w:eastAsia="en-US"/>
              </w:rPr>
              <w:t>6</w:t>
            </w:r>
            <w:r w:rsidR="002055C3" w:rsidRPr="00121654">
              <w:rPr>
                <w:bCs/>
                <w:sz w:val="20"/>
                <w:szCs w:val="20"/>
                <w:lang w:eastAsia="en-US"/>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w:t>
            </w:r>
          </w:p>
          <w:p w:rsidR="002055C3" w:rsidRPr="00B236ED" w:rsidRDefault="00B236ED" w:rsidP="0037239B">
            <w:pPr>
              <w:autoSpaceDE w:val="0"/>
              <w:autoSpaceDN w:val="0"/>
              <w:adjustRightInd w:val="0"/>
              <w:jc w:val="both"/>
              <w:rPr>
                <w:bCs/>
                <w:lang w:eastAsia="en-US"/>
              </w:rPr>
            </w:pPr>
            <w:r>
              <w:rPr>
                <w:bCs/>
                <w:sz w:val="20"/>
                <w:szCs w:val="20"/>
                <w:lang w:eastAsia="en-US"/>
              </w:rPr>
              <w:t>7</w:t>
            </w:r>
            <w:r w:rsidR="002055C3" w:rsidRPr="00121654">
              <w:rPr>
                <w:bCs/>
                <w:sz w:val="20"/>
                <w:szCs w:val="20"/>
                <w:lang w:eastAsia="en-US"/>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w:t>
            </w:r>
            <w:proofErr w:type="spellStart"/>
            <w:r w:rsidR="002055C3" w:rsidRPr="00121654">
              <w:rPr>
                <w:bCs/>
                <w:sz w:val="20"/>
                <w:szCs w:val="20"/>
                <w:lang w:eastAsia="en-US"/>
              </w:rPr>
              <w:t>выгодоприобретателями</w:t>
            </w:r>
            <w:proofErr w:type="spellEnd"/>
            <w:r w:rsidR="002055C3" w:rsidRPr="00121654">
              <w:rPr>
                <w:bCs/>
                <w:sz w:val="20"/>
                <w:szCs w:val="20"/>
                <w:lang w:eastAsia="en-US"/>
              </w:rPr>
              <w:t xml:space="preserve">,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w:t>
            </w:r>
            <w:r w:rsidR="00CF7A68" w:rsidRPr="00121654">
              <w:rPr>
                <w:bCs/>
                <w:sz w:val="20"/>
                <w:szCs w:val="20"/>
                <w:lang w:eastAsia="en-US"/>
              </w:rPr>
              <w:t>являются близкими</w:t>
            </w:r>
            <w:r w:rsidR="002055C3" w:rsidRPr="00121654">
              <w:rPr>
                <w:bCs/>
                <w:sz w:val="20"/>
                <w:szCs w:val="20"/>
                <w:lang w:eastAsia="en-US"/>
              </w:rPr>
              <w:t xml:space="preserve">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2055C3" w:rsidRPr="00121654">
              <w:rPr>
                <w:bCs/>
                <w:sz w:val="20"/>
                <w:szCs w:val="20"/>
                <w:lang w:eastAsia="en-US"/>
              </w:rPr>
              <w:t>неполнородными</w:t>
            </w:r>
            <w:proofErr w:type="spellEnd"/>
            <w:r w:rsidR="002055C3" w:rsidRPr="00121654">
              <w:rPr>
                <w:bCs/>
                <w:sz w:val="20"/>
                <w:szCs w:val="20"/>
                <w:lang w:eastAsia="en-US"/>
              </w:rPr>
              <w:t xml:space="preserve"> (имеющими общих отца или мать) братьями и сестрами), усыновителями </w:t>
            </w:r>
            <w:r w:rsidR="00CF7A68" w:rsidRPr="00121654">
              <w:rPr>
                <w:bCs/>
                <w:sz w:val="20"/>
                <w:szCs w:val="20"/>
                <w:lang w:eastAsia="en-US"/>
              </w:rPr>
              <w:t xml:space="preserve">или </w:t>
            </w:r>
            <w:proofErr w:type="spellStart"/>
            <w:r w:rsidR="00CF7A68" w:rsidRPr="00121654">
              <w:rPr>
                <w:bCs/>
                <w:sz w:val="20"/>
                <w:szCs w:val="20"/>
                <w:lang w:eastAsia="en-US"/>
              </w:rPr>
              <w:t>усыновлёнными</w:t>
            </w:r>
            <w:r w:rsidR="00CF7A68" w:rsidRPr="00D65D25">
              <w:rPr>
                <w:bCs/>
                <w:lang w:eastAsia="en-US"/>
              </w:rPr>
              <w:t>указанных</w:t>
            </w:r>
            <w:proofErr w:type="spellEnd"/>
            <w:r w:rsidR="00CF7A68" w:rsidRPr="00121654">
              <w:rPr>
                <w:bCs/>
                <w:lang w:eastAsia="en-US"/>
              </w:rPr>
              <w:t xml:space="preserve"> физических</w:t>
            </w:r>
            <w:r w:rsidR="002055C3" w:rsidRPr="00121654">
              <w:rPr>
                <w:bCs/>
                <w:lang w:eastAsia="en-US"/>
              </w:rPr>
              <w:t xml:space="preserve"> лиц. Под </w:t>
            </w:r>
            <w:proofErr w:type="spellStart"/>
            <w:r w:rsidR="002055C3" w:rsidRPr="00121654">
              <w:rPr>
                <w:bCs/>
                <w:lang w:eastAsia="en-US"/>
              </w:rPr>
              <w:t>выгодоприобретателями</w:t>
            </w:r>
            <w:proofErr w:type="spellEnd"/>
            <w:r w:rsidR="002055C3" w:rsidRPr="00121654">
              <w:rPr>
                <w:bCs/>
                <w:lang w:eastAsia="en-US"/>
              </w:rPr>
              <w:t xml:space="preserve">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r w:rsidR="002055C3" w:rsidRPr="008017B9" w:rsidTr="0037239B">
        <w:tc>
          <w:tcPr>
            <w:tcW w:w="540" w:type="dxa"/>
            <w:vAlign w:val="center"/>
          </w:tcPr>
          <w:p w:rsidR="002055C3" w:rsidRPr="00620E46" w:rsidRDefault="002055C3" w:rsidP="0037239B">
            <w:pPr>
              <w:pStyle w:val="a7"/>
              <w:widowControl w:val="0"/>
              <w:numPr>
                <w:ilvl w:val="0"/>
                <w:numId w:val="20"/>
              </w:numPr>
              <w:spacing w:after="0"/>
              <w:jc w:val="center"/>
              <w:rPr>
                <w:rFonts w:ascii="Times New Roman" w:hAnsi="Times New Roman"/>
              </w:rPr>
            </w:pPr>
          </w:p>
        </w:tc>
        <w:tc>
          <w:tcPr>
            <w:tcW w:w="9498" w:type="dxa"/>
          </w:tcPr>
          <w:p w:rsidR="002055C3" w:rsidRPr="008017B9" w:rsidRDefault="002055C3" w:rsidP="00AF04CE">
            <w:pPr>
              <w:autoSpaceDE w:val="0"/>
              <w:autoSpaceDN w:val="0"/>
              <w:adjustRightInd w:val="0"/>
              <w:jc w:val="both"/>
              <w:rPr>
                <w:b/>
              </w:rPr>
            </w:pPr>
            <w:r>
              <w:rPr>
                <w:b/>
                <w:bCs/>
                <w:lang w:eastAsia="en-US"/>
              </w:rPr>
              <w:t>Срок, в течение которого победитель электронного аукциона или иной участник, с которым заключается контракт при уклонении победителя электронного аукциона от заключения контракта, должен подписать контракт:</w:t>
            </w:r>
            <w:r w:rsidR="00A81F99">
              <w:rPr>
                <w:b/>
                <w:bCs/>
                <w:lang w:eastAsia="en-US"/>
              </w:rPr>
              <w:t xml:space="preserve"> </w:t>
            </w:r>
            <w:r>
              <w:rPr>
                <w:bCs/>
              </w:rPr>
              <w:t>к</w:t>
            </w:r>
            <w:r w:rsidRPr="00992EB7">
              <w:rPr>
                <w:bCs/>
              </w:rPr>
              <w:t xml:space="preserve">онтракт </w:t>
            </w:r>
            <w:r>
              <w:rPr>
                <w:bCs/>
              </w:rPr>
              <w:t>заключается</w:t>
            </w:r>
            <w:r w:rsidRPr="00992EB7">
              <w:rPr>
                <w:bCs/>
              </w:rPr>
              <w:t xml:space="preserve"> не ранее чем через десять дней с даты размещения в единой информационной системе протокола подведения итогов электронного аукциона</w:t>
            </w:r>
            <w:r>
              <w:rPr>
                <w:bCs/>
              </w:rPr>
              <w:t xml:space="preserve"> в соответствии с требованиями ст. 70 Закона о </w:t>
            </w:r>
            <w:r w:rsidR="0090719D">
              <w:rPr>
                <w:bCs/>
              </w:rPr>
              <w:t xml:space="preserve">федеральной </w:t>
            </w:r>
            <w:r>
              <w:rPr>
                <w:bCs/>
              </w:rPr>
              <w:t>контрактной системе</w:t>
            </w:r>
          </w:p>
        </w:tc>
      </w:tr>
      <w:tr w:rsidR="002055C3" w:rsidRPr="008017B9" w:rsidTr="0037239B">
        <w:trPr>
          <w:trHeight w:val="70"/>
        </w:trPr>
        <w:tc>
          <w:tcPr>
            <w:tcW w:w="540" w:type="dxa"/>
            <w:vAlign w:val="center"/>
          </w:tcPr>
          <w:p w:rsidR="002055C3" w:rsidRPr="00620E46" w:rsidRDefault="002055C3" w:rsidP="0037239B">
            <w:pPr>
              <w:pStyle w:val="a7"/>
              <w:widowControl w:val="0"/>
              <w:numPr>
                <w:ilvl w:val="0"/>
                <w:numId w:val="20"/>
              </w:numPr>
              <w:spacing w:after="0"/>
              <w:jc w:val="center"/>
              <w:rPr>
                <w:rFonts w:ascii="Times New Roman" w:hAnsi="Times New Roman"/>
              </w:rPr>
            </w:pPr>
          </w:p>
        </w:tc>
        <w:tc>
          <w:tcPr>
            <w:tcW w:w="9498" w:type="dxa"/>
          </w:tcPr>
          <w:p w:rsidR="002055C3" w:rsidRPr="00992EB7" w:rsidRDefault="002055C3" w:rsidP="0037239B">
            <w:pPr>
              <w:autoSpaceDE w:val="0"/>
              <w:autoSpaceDN w:val="0"/>
              <w:adjustRightInd w:val="0"/>
              <w:jc w:val="both"/>
            </w:pPr>
            <w:r>
              <w:rPr>
                <w:b/>
                <w:bCs/>
                <w:lang w:eastAsia="en-US"/>
              </w:rPr>
              <w:t>Условия признания победителя электронного аукциона или иного участника электронного аукциона уклонившимися от заключения контракта:</w:t>
            </w:r>
            <w:r>
              <w:t xml:space="preserve"> победитель электронного аукциона признается уклонившимся от заключения контракта в случае, если в сроки, предусмотренные ст. 70 Закона о </w:t>
            </w:r>
            <w:r w:rsidR="00EB502B">
              <w:t xml:space="preserve">федеральной </w:t>
            </w:r>
            <w:r>
              <w:t xml:space="preserve">контрактной системе, он не направил заказчику проект контракта, подписанный лицом, имеющим право действовать </w:t>
            </w:r>
            <w:r>
              <w:lastRenderedPageBreak/>
              <w:t xml:space="preserve">от имени победителя такого аукциона, или направил протокол разногласий, предусмотренный ч.4 ст. 70 Закона о </w:t>
            </w:r>
            <w:r w:rsidR="0090719D">
              <w:t xml:space="preserve">федеральной </w:t>
            </w:r>
            <w:r>
              <w:t>контрактной системе, по истечении тринадцати дней с даты размещения в единой информационной системе протокола подведения итогов, или не исполнил требования, предусмотренные ст. 37 Закона о контрактной системе (в случае снижения при проведении такого аукциона цены контракта на двадцать пять процентов и более от начальной (максимальной) цены контракта).</w:t>
            </w:r>
          </w:p>
        </w:tc>
      </w:tr>
      <w:tr w:rsidR="002055C3" w:rsidRPr="008017B9" w:rsidTr="0037239B">
        <w:trPr>
          <w:trHeight w:val="70"/>
        </w:trPr>
        <w:tc>
          <w:tcPr>
            <w:tcW w:w="540" w:type="dxa"/>
            <w:vAlign w:val="center"/>
          </w:tcPr>
          <w:p w:rsidR="002055C3" w:rsidRPr="00620E46" w:rsidRDefault="002055C3" w:rsidP="0037239B">
            <w:pPr>
              <w:pStyle w:val="a7"/>
              <w:widowControl w:val="0"/>
              <w:numPr>
                <w:ilvl w:val="0"/>
                <w:numId w:val="20"/>
              </w:numPr>
              <w:spacing w:after="0"/>
              <w:jc w:val="center"/>
              <w:rPr>
                <w:rFonts w:ascii="Times New Roman" w:hAnsi="Times New Roman"/>
              </w:rPr>
            </w:pPr>
          </w:p>
        </w:tc>
        <w:tc>
          <w:tcPr>
            <w:tcW w:w="9498" w:type="dxa"/>
          </w:tcPr>
          <w:p w:rsidR="002055C3" w:rsidRPr="00AF04CE" w:rsidRDefault="002055C3" w:rsidP="0037239B">
            <w:pPr>
              <w:autoSpaceDE w:val="0"/>
              <w:autoSpaceDN w:val="0"/>
              <w:adjustRightInd w:val="0"/>
              <w:jc w:val="both"/>
              <w:rPr>
                <w:b/>
                <w:lang w:eastAsia="en-US"/>
              </w:rPr>
            </w:pPr>
            <w:r>
              <w:rPr>
                <w:b/>
                <w:lang w:eastAsia="en-US"/>
              </w:rPr>
              <w:t>Д</w:t>
            </w:r>
            <w:r w:rsidRPr="005A7E65">
              <w:rPr>
                <w:b/>
                <w:lang w:eastAsia="en-US"/>
              </w:rPr>
              <w:t>аты начала и окончания срока предоставления участникам разъяснений положений документации</w:t>
            </w:r>
            <w:r>
              <w:rPr>
                <w:b/>
                <w:lang w:eastAsia="en-US"/>
              </w:rPr>
              <w:t xml:space="preserve">: </w:t>
            </w:r>
            <w:r w:rsidRPr="0037239B">
              <w:rPr>
                <w:lang w:eastAsia="en-US"/>
              </w:rPr>
              <w:t>в соответствии с требованиями раздела 2 настоящей документации</w:t>
            </w:r>
            <w:r>
              <w:rPr>
                <w:b/>
                <w:lang w:eastAsia="en-US"/>
              </w:rPr>
              <w:t>.</w:t>
            </w:r>
          </w:p>
        </w:tc>
      </w:tr>
      <w:tr w:rsidR="000E56BB" w:rsidRPr="008017B9" w:rsidTr="0037239B">
        <w:trPr>
          <w:trHeight w:val="70"/>
        </w:trPr>
        <w:tc>
          <w:tcPr>
            <w:tcW w:w="540" w:type="dxa"/>
            <w:vAlign w:val="center"/>
          </w:tcPr>
          <w:p w:rsidR="000E56BB" w:rsidRPr="00620E46" w:rsidRDefault="000E56BB" w:rsidP="0037239B">
            <w:pPr>
              <w:pStyle w:val="a7"/>
              <w:widowControl w:val="0"/>
              <w:numPr>
                <w:ilvl w:val="0"/>
                <w:numId w:val="20"/>
              </w:numPr>
              <w:spacing w:after="0"/>
              <w:jc w:val="center"/>
              <w:rPr>
                <w:rFonts w:ascii="Times New Roman" w:hAnsi="Times New Roman"/>
              </w:rPr>
            </w:pPr>
          </w:p>
        </w:tc>
        <w:tc>
          <w:tcPr>
            <w:tcW w:w="9498" w:type="dxa"/>
          </w:tcPr>
          <w:p w:rsidR="000E56BB" w:rsidRDefault="000E56BB" w:rsidP="00E83FBF">
            <w:pPr>
              <w:autoSpaceDE w:val="0"/>
              <w:autoSpaceDN w:val="0"/>
              <w:adjustRightInd w:val="0"/>
              <w:jc w:val="both"/>
              <w:rPr>
                <w:b/>
                <w:lang w:eastAsia="en-US"/>
              </w:rPr>
            </w:pPr>
            <w:r>
              <w:rPr>
                <w:b/>
                <w:lang w:eastAsia="en-US"/>
              </w:rPr>
              <w:t xml:space="preserve">Порядок формирования цены контракта: </w:t>
            </w:r>
            <w:r w:rsidRPr="000E56BB">
              <w:rPr>
                <w:shd w:val="clear" w:color="auto" w:fill="FFFFFF"/>
              </w:rPr>
              <w:t>в цену Контракта включены</w:t>
            </w:r>
            <w:r w:rsidRPr="000E56BB">
              <w:rPr>
                <w:rStyle w:val="apple-converted-space"/>
                <w:shd w:val="clear" w:color="auto" w:fill="FFFFFF"/>
              </w:rPr>
              <w:t> </w:t>
            </w:r>
            <w:r w:rsidRPr="000E56BB">
              <w:rPr>
                <w:shd w:val="clear" w:color="auto" w:fill="FFFFFF"/>
              </w:rPr>
              <w:t> все расходы Подрядчика, связанные с выполнением работ, предусмотренных настоящим Контрактом, в том числе: стоимость строительно-монтажных работ, расходы на приобретение и доставку необходимых материалов, конструкций </w:t>
            </w:r>
            <w:r w:rsidRPr="000E56BB">
              <w:rPr>
                <w:rStyle w:val="apple-converted-space"/>
                <w:shd w:val="clear" w:color="auto" w:fill="FFFFFF"/>
              </w:rPr>
              <w:t> </w:t>
            </w:r>
            <w:r w:rsidRPr="000E56BB">
              <w:rPr>
                <w:shd w:val="clear" w:color="auto" w:fill="FFFFFF"/>
              </w:rPr>
              <w:t>и оборудования, расходы на эксплуатацию машин и механизмов, расходы на </w:t>
            </w:r>
            <w:r w:rsidRPr="000E56BB">
              <w:rPr>
                <w:rStyle w:val="apple-converted-space"/>
                <w:shd w:val="clear" w:color="auto" w:fill="FFFFFF"/>
              </w:rPr>
              <w:t> </w:t>
            </w:r>
            <w:r w:rsidRPr="000E56BB">
              <w:rPr>
                <w:shd w:val="clear" w:color="auto" w:fill="FFFFFF"/>
              </w:rPr>
              <w:t>перевозку, вывоз мусора, хранение материалов, затраты, связанные с подготовкой объекта к вводу в эксплуатацию, накладные расходы, расходы на страхование, на уплату необходимых налогов, сборов и других обязательных платежей, подлежащих уплате Подрядчиком в соответствии с действующим законодательством РФ, а также иные расходы Подрядчика, связанные с выполнением работ, предусмотренных настоящим Контрактом</w:t>
            </w:r>
            <w:r w:rsidR="008B6F7B">
              <w:rPr>
                <w:shd w:val="clear" w:color="auto" w:fill="FFFFFF"/>
              </w:rPr>
              <w:t>.</w:t>
            </w:r>
          </w:p>
        </w:tc>
      </w:tr>
      <w:tr w:rsidR="008B6F7B" w:rsidRPr="008017B9" w:rsidTr="0037239B">
        <w:trPr>
          <w:trHeight w:val="70"/>
        </w:trPr>
        <w:tc>
          <w:tcPr>
            <w:tcW w:w="540" w:type="dxa"/>
            <w:vAlign w:val="center"/>
          </w:tcPr>
          <w:p w:rsidR="008B6F7B" w:rsidRPr="00620E46" w:rsidRDefault="008B6F7B" w:rsidP="0037239B">
            <w:pPr>
              <w:pStyle w:val="a7"/>
              <w:widowControl w:val="0"/>
              <w:numPr>
                <w:ilvl w:val="0"/>
                <w:numId w:val="20"/>
              </w:numPr>
              <w:spacing w:after="0"/>
              <w:jc w:val="center"/>
              <w:rPr>
                <w:rFonts w:ascii="Times New Roman" w:hAnsi="Times New Roman"/>
              </w:rPr>
            </w:pPr>
          </w:p>
        </w:tc>
        <w:tc>
          <w:tcPr>
            <w:tcW w:w="9498" w:type="dxa"/>
          </w:tcPr>
          <w:tbl>
            <w:tblPr>
              <w:tblW w:w="0" w:type="auto"/>
              <w:jc w:val="center"/>
              <w:tblCellSpacing w:w="0" w:type="dxa"/>
              <w:shd w:val="clear" w:color="auto" w:fill="FFFFFF"/>
              <w:tblLayout w:type="fixed"/>
              <w:tblCellMar>
                <w:left w:w="0" w:type="dxa"/>
                <w:right w:w="0" w:type="dxa"/>
              </w:tblCellMar>
              <w:tblLook w:val="04A0"/>
            </w:tblPr>
            <w:tblGrid>
              <w:gridCol w:w="9689"/>
            </w:tblGrid>
            <w:tr w:rsidR="008B6F7B" w:rsidRPr="008B6F7B" w:rsidTr="008B6F7B">
              <w:trPr>
                <w:tblCellSpacing w:w="0" w:type="dxa"/>
                <w:jc w:val="center"/>
              </w:trPr>
              <w:tc>
                <w:tcPr>
                  <w:tcW w:w="9689" w:type="dxa"/>
                  <w:tcBorders>
                    <w:top w:val="nil"/>
                    <w:left w:val="nil"/>
                    <w:bottom w:val="nil"/>
                    <w:right w:val="nil"/>
                  </w:tcBorders>
                  <w:shd w:val="clear" w:color="auto" w:fill="auto"/>
                  <w:tcMar>
                    <w:top w:w="0" w:type="dxa"/>
                    <w:left w:w="180" w:type="dxa"/>
                    <w:bottom w:w="0" w:type="dxa"/>
                    <w:right w:w="180" w:type="dxa"/>
                  </w:tcMar>
                  <w:hideMark/>
                </w:tcPr>
                <w:p w:rsidR="008B6F7B" w:rsidRPr="008B6F7B" w:rsidRDefault="008B6F7B" w:rsidP="00CF7A68">
                  <w:pPr>
                    <w:framePr w:hSpace="180" w:wrap="around" w:hAnchor="margin" w:xAlign="center" w:y="399"/>
                    <w:ind w:firstLine="709"/>
                    <w:jc w:val="both"/>
                    <w:rPr>
                      <w:b/>
                      <w:bCs/>
                      <w:color w:val="000000"/>
                    </w:rPr>
                  </w:pPr>
                  <w:r w:rsidRPr="008B6F7B">
                    <w:rPr>
                      <w:b/>
                      <w:bCs/>
                      <w:color w:val="000000"/>
                    </w:rPr>
                    <w:t>Платежные реквизиты заказчика для перечисления возврата денежных средств, внесенных в качестве обеспечения заявки (п.13 ст.44 №44-ФЗ)</w:t>
                  </w:r>
                </w:p>
                <w:p w:rsidR="008B6F7B" w:rsidRPr="008B6F7B" w:rsidRDefault="008B6F7B" w:rsidP="00CF7A68">
                  <w:pPr>
                    <w:framePr w:hSpace="180" w:wrap="around" w:hAnchor="margin" w:xAlign="center" w:y="399"/>
                    <w:ind w:firstLine="709"/>
                    <w:jc w:val="both"/>
                    <w:rPr>
                      <w:rFonts w:ascii="Arial" w:hAnsi="Arial" w:cs="Arial"/>
                      <w:color w:val="333333"/>
                    </w:rPr>
                  </w:pPr>
                  <w:r w:rsidRPr="008B6F7B">
                    <w:rPr>
                      <w:color w:val="000000"/>
                    </w:rPr>
                    <w:t>Денежные средства, внесенные в качестве обеспечения заявок, при проведении электронных аукционов перечисляются на счет оператора электронной площадки в банке.</w:t>
                  </w:r>
                </w:p>
                <w:p w:rsidR="008B6F7B" w:rsidRPr="008B6F7B" w:rsidRDefault="008B6F7B" w:rsidP="00CF7A68">
                  <w:pPr>
                    <w:framePr w:hSpace="180" w:wrap="around" w:hAnchor="margin" w:xAlign="center" w:y="399"/>
                    <w:ind w:firstLine="709"/>
                    <w:jc w:val="both"/>
                    <w:rPr>
                      <w:rFonts w:ascii="Arial" w:hAnsi="Arial" w:cs="Arial"/>
                      <w:color w:val="333333"/>
                    </w:rPr>
                  </w:pPr>
                  <w:r w:rsidRPr="008B6F7B">
                    <w:rPr>
                      <w:color w:val="000000"/>
                    </w:rPr>
                    <w:t>Прекращение блокирования денежных средств, внесенных в качестве обеспечения заявки осуществляется операторо</w:t>
                  </w:r>
                  <w:r w:rsidR="00D00607">
                    <w:rPr>
                      <w:color w:val="000000"/>
                    </w:rPr>
                    <w:t>м ЭТП в соответствии со ст. 44 Ф</w:t>
                  </w:r>
                  <w:r w:rsidRPr="008B6F7B">
                    <w:rPr>
                      <w:color w:val="000000"/>
                    </w:rPr>
                    <w:t>едеральным законом №44-ФЗ.</w:t>
                  </w:r>
                </w:p>
                <w:p w:rsidR="008B6F7B" w:rsidRPr="008B6F7B" w:rsidRDefault="008B6F7B" w:rsidP="00CF7A68">
                  <w:pPr>
                    <w:framePr w:hSpace="180" w:wrap="around" w:hAnchor="margin" w:xAlign="center" w:y="399"/>
                    <w:ind w:firstLine="709"/>
                    <w:jc w:val="both"/>
                    <w:rPr>
                      <w:rFonts w:ascii="Arial" w:hAnsi="Arial" w:cs="Arial"/>
                      <w:color w:val="333333"/>
                    </w:rPr>
                  </w:pPr>
                  <w:r w:rsidRPr="008B6F7B">
                    <w:rPr>
                      <w:color w:val="000000"/>
                    </w:rPr>
                    <w:t>Денежные средства, внесенные участником закупки в качестве обеспечения заявок, перечисляются на счет, который указан заказчиком и на котором в соответствии с законодательством Российской Федерации учитываются операции со средствами, поступающими заказчику, в следующих случаях:</w:t>
                  </w:r>
                </w:p>
                <w:p w:rsidR="008B6F7B" w:rsidRPr="008B6F7B" w:rsidRDefault="008B6F7B" w:rsidP="00CF7A68">
                  <w:pPr>
                    <w:framePr w:hSpace="180" w:wrap="around" w:hAnchor="margin" w:xAlign="center" w:y="399"/>
                    <w:jc w:val="both"/>
                    <w:rPr>
                      <w:rFonts w:ascii="Arial" w:hAnsi="Arial" w:cs="Arial"/>
                      <w:color w:val="333333"/>
                    </w:rPr>
                  </w:pPr>
                  <w:r w:rsidRPr="008B6F7B">
                    <w:rPr>
                      <w:color w:val="000000"/>
                    </w:rPr>
                    <w:t>1) уклонение или отказ участника закупки заключить контракт;</w:t>
                  </w:r>
                </w:p>
              </w:tc>
            </w:tr>
          </w:tbl>
          <w:p w:rsidR="008B6F7B" w:rsidRDefault="008B6F7B" w:rsidP="0037239B">
            <w:pPr>
              <w:autoSpaceDE w:val="0"/>
              <w:autoSpaceDN w:val="0"/>
              <w:adjustRightInd w:val="0"/>
              <w:jc w:val="both"/>
              <w:rPr>
                <w:b/>
                <w:lang w:eastAsia="en-US"/>
              </w:rPr>
            </w:pPr>
            <w:r w:rsidRPr="008B6F7B">
              <w:rPr>
                <w:color w:val="000000"/>
                <w:shd w:val="clear" w:color="auto" w:fill="FFFFFF"/>
              </w:rPr>
              <w:t xml:space="preserve">2) </w:t>
            </w:r>
            <w:proofErr w:type="spellStart"/>
            <w:r w:rsidRPr="008B6F7B">
              <w:rPr>
                <w:color w:val="000000"/>
                <w:shd w:val="clear" w:color="auto" w:fill="FFFFFF"/>
              </w:rPr>
              <w:t>непредоставление</w:t>
            </w:r>
            <w:proofErr w:type="spellEnd"/>
            <w:r w:rsidRPr="008B6F7B">
              <w:rPr>
                <w:color w:val="000000"/>
                <w:shd w:val="clear" w:color="auto" w:fill="FFFFFF"/>
              </w:rPr>
              <w:t xml:space="preserve"> или предоставление с нарушением условий, установленных Федеральным законом 44-ФЗ, до заключения контракта заказчику обеспечения исполнения контракта</w:t>
            </w:r>
          </w:p>
        </w:tc>
      </w:tr>
    </w:tbl>
    <w:p w:rsidR="002055C3" w:rsidRPr="00220293" w:rsidRDefault="002055C3" w:rsidP="00AB3243">
      <w:pPr>
        <w:spacing w:after="200" w:line="276" w:lineRule="auto"/>
        <w:jc w:val="center"/>
        <w:rPr>
          <w:b/>
          <w:bCs/>
          <w:caps/>
          <w:highlight w:val="yellow"/>
        </w:rPr>
      </w:pPr>
      <w:r w:rsidRPr="006015C6">
        <w:br w:type="page"/>
      </w:r>
      <w:r w:rsidR="00BA710C" w:rsidRPr="00AD4FB9">
        <w:rPr>
          <w:b/>
          <w:bCs/>
          <w:caps/>
        </w:rPr>
        <w:lastRenderedPageBreak/>
        <w:t>5</w:t>
      </w:r>
      <w:r w:rsidRPr="00AD4FB9">
        <w:rPr>
          <w:b/>
          <w:bCs/>
          <w:caps/>
        </w:rPr>
        <w:t>. ПриЛОжение № 1: Техническое Задание</w:t>
      </w:r>
    </w:p>
    <w:tbl>
      <w:tblPr>
        <w:tblW w:w="10597"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9"/>
        <w:gridCol w:w="7230"/>
        <w:gridCol w:w="708"/>
      </w:tblGrid>
      <w:tr w:rsidR="00A966DB" w:rsidRPr="0065481C" w:rsidTr="00A618D2">
        <w:tc>
          <w:tcPr>
            <w:tcW w:w="266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966DB" w:rsidRPr="00A618D2" w:rsidRDefault="00A966DB" w:rsidP="005031BD">
            <w:pPr>
              <w:jc w:val="center"/>
              <w:rPr>
                <w:b/>
                <w:color w:val="FF0000"/>
                <w:sz w:val="28"/>
                <w:szCs w:val="28"/>
              </w:rPr>
            </w:pPr>
            <w:r w:rsidRPr="00A618D2">
              <w:rPr>
                <w:b/>
                <w:sz w:val="28"/>
                <w:szCs w:val="28"/>
              </w:rPr>
              <w:t>Наименование</w:t>
            </w:r>
          </w:p>
        </w:tc>
        <w:tc>
          <w:tcPr>
            <w:tcW w:w="72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966DB" w:rsidRPr="00A618D2" w:rsidRDefault="00A966DB" w:rsidP="005031BD">
            <w:pPr>
              <w:snapToGrid w:val="0"/>
              <w:spacing w:line="276" w:lineRule="auto"/>
              <w:jc w:val="center"/>
              <w:rPr>
                <w:b/>
                <w:sz w:val="28"/>
                <w:szCs w:val="28"/>
              </w:rPr>
            </w:pPr>
            <w:r w:rsidRPr="00A618D2">
              <w:rPr>
                <w:b/>
                <w:sz w:val="28"/>
                <w:szCs w:val="28"/>
              </w:rPr>
              <w:t>Характеристики</w:t>
            </w:r>
          </w:p>
          <w:p w:rsidR="00A966DB" w:rsidRPr="00A618D2" w:rsidRDefault="00A966DB" w:rsidP="005031BD">
            <w:pPr>
              <w:snapToGrid w:val="0"/>
              <w:spacing w:line="276" w:lineRule="auto"/>
              <w:jc w:val="center"/>
              <w:rPr>
                <w:b/>
                <w:sz w:val="28"/>
                <w:szCs w:val="28"/>
              </w:rPr>
            </w:pPr>
            <w:r w:rsidRPr="00A618D2">
              <w:rPr>
                <w:b/>
                <w:sz w:val="28"/>
                <w:szCs w:val="28"/>
              </w:rPr>
              <w:t>Минимальные значения</w:t>
            </w:r>
          </w:p>
          <w:p w:rsidR="00A966DB" w:rsidRPr="00A618D2" w:rsidRDefault="00A966DB" w:rsidP="005031BD">
            <w:pPr>
              <w:snapToGrid w:val="0"/>
              <w:spacing w:line="276" w:lineRule="auto"/>
              <w:jc w:val="center"/>
              <w:rPr>
                <w:b/>
                <w:sz w:val="28"/>
                <w:szCs w:val="28"/>
              </w:rPr>
            </w:pPr>
            <w:r w:rsidRPr="00A618D2">
              <w:rPr>
                <w:b/>
                <w:sz w:val="28"/>
                <w:szCs w:val="28"/>
              </w:rPr>
              <w:t>Максимальные значения</w:t>
            </w:r>
          </w:p>
          <w:p w:rsidR="00A966DB" w:rsidRPr="00A618D2" w:rsidRDefault="00A966DB" w:rsidP="005031BD">
            <w:pPr>
              <w:snapToGrid w:val="0"/>
              <w:jc w:val="center"/>
              <w:rPr>
                <w:b/>
                <w:color w:val="FF0000"/>
                <w:sz w:val="28"/>
                <w:szCs w:val="28"/>
              </w:rPr>
            </w:pPr>
            <w:r w:rsidRPr="00A618D2">
              <w:rPr>
                <w:b/>
                <w:sz w:val="28"/>
                <w:szCs w:val="28"/>
              </w:rPr>
              <w:t>Значения, которые не могут изменяться</w:t>
            </w:r>
          </w:p>
        </w:tc>
        <w:tc>
          <w:tcPr>
            <w:tcW w:w="68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966DB" w:rsidRPr="00A618D2" w:rsidRDefault="00A966DB" w:rsidP="005031BD">
            <w:pPr>
              <w:jc w:val="center"/>
              <w:rPr>
                <w:b/>
              </w:rPr>
            </w:pPr>
            <w:r w:rsidRPr="00A618D2">
              <w:rPr>
                <w:b/>
              </w:rPr>
              <w:t>Кол-во,</w:t>
            </w:r>
          </w:p>
          <w:p w:rsidR="00A966DB" w:rsidRPr="00A618D2" w:rsidRDefault="00A966DB" w:rsidP="005031BD">
            <w:pPr>
              <w:jc w:val="center"/>
              <w:rPr>
                <w:b/>
              </w:rPr>
            </w:pPr>
            <w:r w:rsidRPr="00A618D2">
              <w:rPr>
                <w:b/>
              </w:rPr>
              <w:t>Шт.</w:t>
            </w:r>
          </w:p>
        </w:tc>
      </w:tr>
      <w:tr w:rsidR="00A966DB" w:rsidRPr="0065481C" w:rsidTr="00232D93">
        <w:tc>
          <w:tcPr>
            <w:tcW w:w="9915" w:type="dxa"/>
            <w:gridSpan w:val="2"/>
            <w:tcBorders>
              <w:top w:val="single" w:sz="4" w:space="0" w:color="auto"/>
              <w:left w:val="single" w:sz="4" w:space="0" w:color="auto"/>
              <w:bottom w:val="single" w:sz="4" w:space="0" w:color="auto"/>
              <w:right w:val="single" w:sz="4" w:space="0" w:color="auto"/>
            </w:tcBorders>
            <w:vAlign w:val="center"/>
          </w:tcPr>
          <w:p w:rsidR="00A966DB" w:rsidRPr="00A966DB" w:rsidRDefault="00A966DB" w:rsidP="005031BD">
            <w:pPr>
              <w:pStyle w:val="af3"/>
              <w:spacing w:after="0"/>
              <w:jc w:val="center"/>
              <w:rPr>
                <w:rFonts w:ascii="Times New Roman" w:hAnsi="Times New Roman"/>
                <w:sz w:val="28"/>
                <w:szCs w:val="28"/>
              </w:rPr>
            </w:pPr>
            <w:r w:rsidRPr="00A966DB">
              <w:rPr>
                <w:rFonts w:ascii="Times New Roman" w:hAnsi="Times New Roman"/>
                <w:sz w:val="28"/>
                <w:szCs w:val="28"/>
              </w:rPr>
              <w:t>Водоочистная установка</w:t>
            </w:r>
          </w:p>
        </w:tc>
        <w:tc>
          <w:tcPr>
            <w:tcW w:w="682" w:type="dxa"/>
            <w:tcBorders>
              <w:left w:val="single" w:sz="4" w:space="0" w:color="auto"/>
              <w:right w:val="single" w:sz="4" w:space="0" w:color="auto"/>
            </w:tcBorders>
            <w:vAlign w:val="center"/>
          </w:tcPr>
          <w:p w:rsidR="00A966DB" w:rsidRPr="00FF7BC1" w:rsidRDefault="00A966DB" w:rsidP="005031BD">
            <w:pPr>
              <w:jc w:val="center"/>
              <w:rPr>
                <w:b/>
              </w:rPr>
            </w:pPr>
            <w:r w:rsidRPr="00FF7BC1">
              <w:rPr>
                <w:b/>
              </w:rPr>
              <w:t>1</w:t>
            </w:r>
          </w:p>
        </w:tc>
      </w:tr>
      <w:tr w:rsidR="00A966DB" w:rsidRPr="0065481C" w:rsidTr="00232D93">
        <w:tc>
          <w:tcPr>
            <w:tcW w:w="2665" w:type="dxa"/>
            <w:tcBorders>
              <w:top w:val="single" w:sz="4" w:space="0" w:color="auto"/>
              <w:left w:val="single" w:sz="4" w:space="0" w:color="auto"/>
              <w:bottom w:val="single" w:sz="4" w:space="0" w:color="auto"/>
              <w:right w:val="single" w:sz="4" w:space="0" w:color="auto"/>
            </w:tcBorders>
            <w:vAlign w:val="center"/>
          </w:tcPr>
          <w:p w:rsidR="00A966DB" w:rsidRPr="00A966DB" w:rsidRDefault="00A966DB" w:rsidP="005031BD">
            <w:pPr>
              <w:pStyle w:val="af3"/>
              <w:spacing w:after="0"/>
              <w:jc w:val="center"/>
              <w:rPr>
                <w:rFonts w:ascii="Times New Roman" w:hAnsi="Times New Roman"/>
                <w:sz w:val="28"/>
                <w:szCs w:val="28"/>
              </w:rPr>
            </w:pPr>
            <w:r w:rsidRPr="00A966DB">
              <w:rPr>
                <w:rFonts w:ascii="Times New Roman" w:hAnsi="Times New Roman"/>
                <w:sz w:val="28"/>
                <w:szCs w:val="28"/>
              </w:rPr>
              <w:t>Исполнение</w:t>
            </w:r>
          </w:p>
        </w:tc>
        <w:tc>
          <w:tcPr>
            <w:tcW w:w="7250" w:type="dxa"/>
            <w:tcBorders>
              <w:top w:val="single" w:sz="4" w:space="0" w:color="auto"/>
              <w:left w:val="single" w:sz="4" w:space="0" w:color="auto"/>
              <w:bottom w:val="single" w:sz="4" w:space="0" w:color="auto"/>
              <w:right w:val="single" w:sz="4" w:space="0" w:color="auto"/>
            </w:tcBorders>
            <w:vAlign w:val="center"/>
          </w:tcPr>
          <w:p w:rsidR="00A966DB" w:rsidRPr="00A966DB" w:rsidRDefault="00A966DB" w:rsidP="005031BD">
            <w:pPr>
              <w:pStyle w:val="af3"/>
              <w:spacing w:after="0"/>
              <w:jc w:val="center"/>
              <w:rPr>
                <w:rFonts w:ascii="Times New Roman" w:hAnsi="Times New Roman"/>
                <w:sz w:val="28"/>
                <w:szCs w:val="28"/>
              </w:rPr>
            </w:pPr>
            <w:r w:rsidRPr="00A966DB">
              <w:rPr>
                <w:rFonts w:ascii="Times New Roman" w:hAnsi="Times New Roman"/>
                <w:sz w:val="28"/>
                <w:szCs w:val="28"/>
              </w:rPr>
              <w:t>Круглогодичное</w:t>
            </w:r>
          </w:p>
        </w:tc>
        <w:tc>
          <w:tcPr>
            <w:tcW w:w="682" w:type="dxa"/>
            <w:tcBorders>
              <w:left w:val="single" w:sz="4" w:space="0" w:color="auto"/>
              <w:right w:val="single" w:sz="4" w:space="0" w:color="auto"/>
            </w:tcBorders>
            <w:vAlign w:val="center"/>
          </w:tcPr>
          <w:p w:rsidR="00A966DB" w:rsidRPr="0065481C" w:rsidRDefault="00A966DB" w:rsidP="005031BD">
            <w:pPr>
              <w:jc w:val="center"/>
            </w:pPr>
          </w:p>
        </w:tc>
      </w:tr>
      <w:tr w:rsidR="00A966DB" w:rsidRPr="0065481C" w:rsidTr="00232D93">
        <w:tc>
          <w:tcPr>
            <w:tcW w:w="2665" w:type="dxa"/>
            <w:tcBorders>
              <w:top w:val="single" w:sz="4" w:space="0" w:color="auto"/>
              <w:left w:val="single" w:sz="4" w:space="0" w:color="auto"/>
              <w:bottom w:val="single" w:sz="4" w:space="0" w:color="auto"/>
              <w:right w:val="single" w:sz="4" w:space="0" w:color="auto"/>
            </w:tcBorders>
            <w:vAlign w:val="center"/>
          </w:tcPr>
          <w:p w:rsidR="00A966DB" w:rsidRPr="00A966DB" w:rsidRDefault="00A966DB" w:rsidP="005031BD">
            <w:pPr>
              <w:pStyle w:val="af3"/>
              <w:spacing w:after="0"/>
              <w:jc w:val="center"/>
              <w:rPr>
                <w:rFonts w:ascii="Times New Roman" w:hAnsi="Times New Roman"/>
                <w:b/>
                <w:sz w:val="28"/>
                <w:szCs w:val="28"/>
              </w:rPr>
            </w:pPr>
            <w:r w:rsidRPr="00A966DB">
              <w:rPr>
                <w:rFonts w:ascii="Times New Roman" w:hAnsi="Times New Roman"/>
                <w:b/>
                <w:sz w:val="28"/>
                <w:szCs w:val="28"/>
              </w:rPr>
              <w:t>Сетчатый</w:t>
            </w:r>
          </w:p>
          <w:p w:rsidR="00A966DB" w:rsidRPr="00A966DB" w:rsidRDefault="00A966DB" w:rsidP="005031BD">
            <w:pPr>
              <w:pStyle w:val="af3"/>
              <w:spacing w:after="0"/>
              <w:jc w:val="center"/>
              <w:rPr>
                <w:rFonts w:ascii="Times New Roman" w:hAnsi="Times New Roman"/>
                <w:b/>
                <w:sz w:val="28"/>
                <w:szCs w:val="28"/>
              </w:rPr>
            </w:pPr>
            <w:r w:rsidRPr="00A966DB">
              <w:rPr>
                <w:rFonts w:ascii="Times New Roman" w:hAnsi="Times New Roman"/>
                <w:b/>
                <w:sz w:val="28"/>
                <w:szCs w:val="28"/>
              </w:rPr>
              <w:t xml:space="preserve"> фильтр</w:t>
            </w:r>
          </w:p>
          <w:p w:rsidR="00A966DB" w:rsidRPr="00A966DB" w:rsidRDefault="00A966DB" w:rsidP="005031BD">
            <w:pPr>
              <w:pStyle w:val="af3"/>
              <w:spacing w:after="0"/>
              <w:jc w:val="center"/>
              <w:rPr>
                <w:rFonts w:ascii="Times New Roman" w:hAnsi="Times New Roman"/>
                <w:sz w:val="28"/>
                <w:szCs w:val="28"/>
              </w:rPr>
            </w:pPr>
          </w:p>
        </w:tc>
        <w:tc>
          <w:tcPr>
            <w:tcW w:w="7250" w:type="dxa"/>
            <w:tcBorders>
              <w:top w:val="single" w:sz="4" w:space="0" w:color="auto"/>
              <w:left w:val="single" w:sz="4" w:space="0" w:color="auto"/>
              <w:bottom w:val="single" w:sz="4" w:space="0" w:color="auto"/>
              <w:right w:val="single" w:sz="4" w:space="0" w:color="auto"/>
            </w:tcBorders>
            <w:vAlign w:val="center"/>
          </w:tcPr>
          <w:p w:rsidR="00A966DB" w:rsidRPr="00A966DB" w:rsidRDefault="00A966DB" w:rsidP="00141E2B">
            <w:pPr>
              <w:pStyle w:val="af3"/>
              <w:spacing w:after="0"/>
              <w:ind w:firstLine="601"/>
              <w:rPr>
                <w:rFonts w:ascii="Times New Roman" w:hAnsi="Times New Roman"/>
                <w:sz w:val="28"/>
                <w:szCs w:val="28"/>
              </w:rPr>
            </w:pPr>
            <w:r w:rsidRPr="00A966DB">
              <w:rPr>
                <w:rFonts w:ascii="Times New Roman" w:hAnsi="Times New Roman"/>
                <w:sz w:val="28"/>
                <w:szCs w:val="28"/>
              </w:rPr>
              <w:t>Должен быть выполнен в пластиковом корпусе. Фильтрующая сетка из нержавеющей стали, с размером ячейки не более 0,125 мм. Должен быть оснащен устройством обратной промывки, и очисткой смотрового стекла. Должен быть оснащен редуктором выходного давления. Регулировка выходного давления в пределах от 1 до 6 Атм. Поток воды не более 4,5 м</w:t>
            </w:r>
            <w:r w:rsidRPr="00A966DB">
              <w:rPr>
                <w:rFonts w:ascii="Times New Roman" w:hAnsi="Times New Roman"/>
                <w:sz w:val="28"/>
                <w:szCs w:val="28"/>
                <w:vertAlign w:val="superscript"/>
              </w:rPr>
              <w:t>3</w:t>
            </w:r>
            <w:r w:rsidRPr="00A966DB">
              <w:rPr>
                <w:rFonts w:ascii="Times New Roman" w:hAnsi="Times New Roman"/>
                <w:sz w:val="28"/>
                <w:szCs w:val="28"/>
              </w:rPr>
              <w:t>/ч. Монтажный размер не более 200 мм.</w:t>
            </w:r>
          </w:p>
        </w:tc>
        <w:tc>
          <w:tcPr>
            <w:tcW w:w="682" w:type="dxa"/>
            <w:tcBorders>
              <w:left w:val="single" w:sz="4" w:space="0" w:color="auto"/>
              <w:right w:val="single" w:sz="4" w:space="0" w:color="auto"/>
            </w:tcBorders>
            <w:vAlign w:val="center"/>
          </w:tcPr>
          <w:p w:rsidR="00A966DB" w:rsidRPr="0065481C" w:rsidRDefault="00A966DB" w:rsidP="005031BD">
            <w:pPr>
              <w:jc w:val="center"/>
            </w:pPr>
            <w:r>
              <w:t>1</w:t>
            </w:r>
          </w:p>
        </w:tc>
      </w:tr>
      <w:tr w:rsidR="00A966DB" w:rsidRPr="0065481C" w:rsidTr="00232D93">
        <w:tc>
          <w:tcPr>
            <w:tcW w:w="2665" w:type="dxa"/>
            <w:tcBorders>
              <w:top w:val="single" w:sz="4" w:space="0" w:color="auto"/>
              <w:left w:val="single" w:sz="4" w:space="0" w:color="auto"/>
              <w:bottom w:val="single" w:sz="4" w:space="0" w:color="auto"/>
              <w:right w:val="single" w:sz="4" w:space="0" w:color="auto"/>
            </w:tcBorders>
            <w:vAlign w:val="center"/>
          </w:tcPr>
          <w:p w:rsidR="00A966DB" w:rsidRPr="00A966DB" w:rsidRDefault="00A966DB" w:rsidP="005031BD">
            <w:pPr>
              <w:pStyle w:val="af3"/>
              <w:spacing w:after="0"/>
              <w:jc w:val="center"/>
              <w:rPr>
                <w:rFonts w:ascii="Times New Roman" w:hAnsi="Times New Roman"/>
                <w:sz w:val="28"/>
                <w:szCs w:val="28"/>
              </w:rPr>
            </w:pPr>
            <w:r w:rsidRPr="00A966DB">
              <w:rPr>
                <w:rFonts w:ascii="Times New Roman" w:hAnsi="Times New Roman"/>
                <w:b/>
                <w:sz w:val="28"/>
                <w:szCs w:val="28"/>
              </w:rPr>
              <w:t>Механический фильтр</w:t>
            </w:r>
          </w:p>
        </w:tc>
        <w:tc>
          <w:tcPr>
            <w:tcW w:w="7250" w:type="dxa"/>
            <w:tcBorders>
              <w:top w:val="single" w:sz="4" w:space="0" w:color="auto"/>
              <w:left w:val="single" w:sz="4" w:space="0" w:color="auto"/>
              <w:bottom w:val="single" w:sz="4" w:space="0" w:color="auto"/>
              <w:right w:val="single" w:sz="4" w:space="0" w:color="auto"/>
            </w:tcBorders>
            <w:vAlign w:val="center"/>
          </w:tcPr>
          <w:p w:rsidR="00A966DB" w:rsidRPr="00A966DB" w:rsidRDefault="00A966DB" w:rsidP="005031BD">
            <w:pPr>
              <w:pStyle w:val="af3"/>
              <w:spacing w:after="0"/>
              <w:ind w:firstLine="601"/>
              <w:rPr>
                <w:rFonts w:ascii="Times New Roman" w:hAnsi="Times New Roman"/>
                <w:b/>
                <w:sz w:val="28"/>
                <w:szCs w:val="28"/>
              </w:rPr>
            </w:pPr>
            <w:r w:rsidRPr="00A966DB">
              <w:rPr>
                <w:rFonts w:ascii="Times New Roman" w:hAnsi="Times New Roman"/>
                <w:sz w:val="28"/>
                <w:szCs w:val="28"/>
              </w:rPr>
              <w:t>Должен быть выполнен в пластиковом корпусе. Производительность не более 3.6 м</w:t>
            </w:r>
            <w:r w:rsidRPr="00A966DB">
              <w:rPr>
                <w:rFonts w:ascii="Times New Roman" w:hAnsi="Times New Roman"/>
                <w:sz w:val="28"/>
                <w:szCs w:val="28"/>
                <w:vertAlign w:val="superscript"/>
              </w:rPr>
              <w:t>3</w:t>
            </w:r>
            <w:r w:rsidRPr="00A966DB">
              <w:rPr>
                <w:rFonts w:ascii="Times New Roman" w:hAnsi="Times New Roman"/>
                <w:sz w:val="28"/>
                <w:szCs w:val="28"/>
              </w:rPr>
              <w:t>/ч. Высота не более 600 мм; диаметр не более 185 мм. Сменный модуль не более 20 мкм. Наличие сертификата соответствия.</w:t>
            </w:r>
          </w:p>
        </w:tc>
        <w:tc>
          <w:tcPr>
            <w:tcW w:w="682" w:type="dxa"/>
            <w:tcBorders>
              <w:left w:val="single" w:sz="4" w:space="0" w:color="auto"/>
              <w:right w:val="single" w:sz="4" w:space="0" w:color="auto"/>
            </w:tcBorders>
            <w:vAlign w:val="center"/>
          </w:tcPr>
          <w:p w:rsidR="00A966DB" w:rsidRPr="0065481C" w:rsidRDefault="00A966DB" w:rsidP="005031BD">
            <w:pPr>
              <w:jc w:val="center"/>
            </w:pPr>
            <w:r>
              <w:t>2</w:t>
            </w:r>
          </w:p>
        </w:tc>
      </w:tr>
      <w:tr w:rsidR="00A966DB" w:rsidRPr="0065481C" w:rsidTr="00232D93">
        <w:tc>
          <w:tcPr>
            <w:tcW w:w="2665" w:type="dxa"/>
            <w:tcBorders>
              <w:top w:val="single" w:sz="4" w:space="0" w:color="auto"/>
              <w:left w:val="single" w:sz="4" w:space="0" w:color="auto"/>
              <w:bottom w:val="single" w:sz="4" w:space="0" w:color="auto"/>
              <w:right w:val="single" w:sz="4" w:space="0" w:color="auto"/>
            </w:tcBorders>
            <w:vAlign w:val="center"/>
          </w:tcPr>
          <w:p w:rsidR="00A966DB" w:rsidRPr="00A966DB" w:rsidRDefault="00A966DB" w:rsidP="005031BD">
            <w:pPr>
              <w:pStyle w:val="af3"/>
              <w:spacing w:after="0"/>
              <w:jc w:val="center"/>
              <w:rPr>
                <w:rFonts w:ascii="Times New Roman" w:hAnsi="Times New Roman"/>
                <w:b/>
                <w:sz w:val="28"/>
                <w:szCs w:val="28"/>
              </w:rPr>
            </w:pPr>
            <w:r w:rsidRPr="00A966DB">
              <w:rPr>
                <w:rFonts w:ascii="Times New Roman" w:hAnsi="Times New Roman"/>
                <w:b/>
                <w:sz w:val="28"/>
                <w:szCs w:val="28"/>
              </w:rPr>
              <w:t>Манометр</w:t>
            </w:r>
          </w:p>
        </w:tc>
        <w:tc>
          <w:tcPr>
            <w:tcW w:w="7250" w:type="dxa"/>
            <w:tcBorders>
              <w:top w:val="single" w:sz="4" w:space="0" w:color="auto"/>
              <w:left w:val="single" w:sz="4" w:space="0" w:color="auto"/>
              <w:bottom w:val="single" w:sz="4" w:space="0" w:color="auto"/>
              <w:right w:val="single" w:sz="4" w:space="0" w:color="auto"/>
            </w:tcBorders>
            <w:vAlign w:val="center"/>
          </w:tcPr>
          <w:p w:rsidR="00A966DB" w:rsidRPr="00A966DB" w:rsidRDefault="00A966DB" w:rsidP="005031BD">
            <w:pPr>
              <w:pStyle w:val="af3"/>
              <w:shd w:val="clear" w:color="auto" w:fill="FFFFFF"/>
              <w:spacing w:after="0"/>
              <w:ind w:left="-43" w:firstLine="567"/>
              <w:rPr>
                <w:rFonts w:ascii="Times New Roman" w:hAnsi="Times New Roman"/>
                <w:sz w:val="28"/>
                <w:szCs w:val="28"/>
              </w:rPr>
            </w:pPr>
            <w:r w:rsidRPr="00A966DB">
              <w:rPr>
                <w:rFonts w:ascii="Times New Roman" w:hAnsi="Times New Roman"/>
                <w:sz w:val="28"/>
                <w:szCs w:val="28"/>
              </w:rPr>
              <w:t>Диапазон измерения давления 0-10 атм.</w:t>
            </w:r>
          </w:p>
        </w:tc>
        <w:tc>
          <w:tcPr>
            <w:tcW w:w="682" w:type="dxa"/>
            <w:tcBorders>
              <w:left w:val="single" w:sz="4" w:space="0" w:color="auto"/>
              <w:right w:val="single" w:sz="4" w:space="0" w:color="auto"/>
            </w:tcBorders>
            <w:vAlign w:val="center"/>
          </w:tcPr>
          <w:p w:rsidR="00A966DB" w:rsidRPr="0065481C" w:rsidRDefault="00A966DB" w:rsidP="005031BD">
            <w:pPr>
              <w:jc w:val="center"/>
            </w:pPr>
            <w:r>
              <w:t>3</w:t>
            </w:r>
          </w:p>
        </w:tc>
      </w:tr>
      <w:tr w:rsidR="00A966DB" w:rsidRPr="0065481C" w:rsidTr="00232D93">
        <w:tc>
          <w:tcPr>
            <w:tcW w:w="2665" w:type="dxa"/>
            <w:tcBorders>
              <w:top w:val="single" w:sz="4" w:space="0" w:color="auto"/>
              <w:left w:val="single" w:sz="4" w:space="0" w:color="auto"/>
              <w:bottom w:val="single" w:sz="4" w:space="0" w:color="auto"/>
              <w:right w:val="single" w:sz="4" w:space="0" w:color="auto"/>
            </w:tcBorders>
            <w:vAlign w:val="center"/>
          </w:tcPr>
          <w:p w:rsidR="00A966DB" w:rsidRPr="00A966DB" w:rsidRDefault="00A966DB" w:rsidP="005031BD">
            <w:pPr>
              <w:pStyle w:val="af3"/>
              <w:spacing w:after="0"/>
              <w:jc w:val="center"/>
              <w:rPr>
                <w:rFonts w:ascii="Times New Roman" w:hAnsi="Times New Roman"/>
                <w:b/>
                <w:sz w:val="28"/>
                <w:szCs w:val="28"/>
              </w:rPr>
            </w:pPr>
            <w:r w:rsidRPr="00A966DB">
              <w:rPr>
                <w:rFonts w:ascii="Times New Roman" w:hAnsi="Times New Roman"/>
                <w:b/>
                <w:sz w:val="28"/>
                <w:szCs w:val="28"/>
              </w:rPr>
              <w:t>Электромагнитный клапан</w:t>
            </w:r>
          </w:p>
        </w:tc>
        <w:tc>
          <w:tcPr>
            <w:tcW w:w="7250" w:type="dxa"/>
            <w:tcBorders>
              <w:top w:val="single" w:sz="4" w:space="0" w:color="auto"/>
              <w:left w:val="single" w:sz="4" w:space="0" w:color="auto"/>
              <w:bottom w:val="single" w:sz="4" w:space="0" w:color="auto"/>
              <w:right w:val="single" w:sz="4" w:space="0" w:color="auto"/>
            </w:tcBorders>
            <w:vAlign w:val="center"/>
          </w:tcPr>
          <w:p w:rsidR="00A966DB" w:rsidRPr="00A966DB" w:rsidRDefault="00A966DB" w:rsidP="005031BD">
            <w:pPr>
              <w:shd w:val="clear" w:color="auto" w:fill="F8FBFD"/>
              <w:ind w:left="-78"/>
              <w:rPr>
                <w:color w:val="000000"/>
                <w:sz w:val="28"/>
                <w:szCs w:val="28"/>
              </w:rPr>
            </w:pPr>
            <w:r w:rsidRPr="00A966DB">
              <w:rPr>
                <w:color w:val="000000"/>
                <w:sz w:val="28"/>
                <w:szCs w:val="28"/>
              </w:rPr>
              <w:t>Исполнение управляющей части клапана – влагозащищенное.</w:t>
            </w:r>
          </w:p>
          <w:p w:rsidR="00A966DB" w:rsidRPr="00A966DB" w:rsidRDefault="00A966DB" w:rsidP="00A966DB">
            <w:pPr>
              <w:numPr>
                <w:ilvl w:val="0"/>
                <w:numId w:val="34"/>
              </w:numPr>
              <w:shd w:val="clear" w:color="auto" w:fill="F8FBFD"/>
              <w:rPr>
                <w:color w:val="000000"/>
                <w:sz w:val="28"/>
                <w:szCs w:val="28"/>
              </w:rPr>
            </w:pPr>
            <w:r w:rsidRPr="00A966DB">
              <w:rPr>
                <w:color w:val="000000"/>
                <w:sz w:val="28"/>
                <w:szCs w:val="28"/>
              </w:rPr>
              <w:t>Максимальное рабочее давление не более 10 атм.;</w:t>
            </w:r>
          </w:p>
          <w:p w:rsidR="00A966DB" w:rsidRPr="00A966DB" w:rsidRDefault="00A966DB" w:rsidP="00A966DB">
            <w:pPr>
              <w:numPr>
                <w:ilvl w:val="0"/>
                <w:numId w:val="34"/>
              </w:numPr>
              <w:shd w:val="clear" w:color="auto" w:fill="F8FBFD"/>
              <w:rPr>
                <w:color w:val="000000"/>
                <w:sz w:val="28"/>
                <w:szCs w:val="28"/>
              </w:rPr>
            </w:pPr>
            <w:r w:rsidRPr="00A966DB">
              <w:rPr>
                <w:color w:val="000000"/>
                <w:sz w:val="28"/>
                <w:szCs w:val="28"/>
              </w:rPr>
              <w:t>минимально-допустимое рабочее давление не менее 0,3 атм.;</w:t>
            </w:r>
          </w:p>
          <w:p w:rsidR="00A966DB" w:rsidRPr="00A966DB" w:rsidRDefault="00A966DB" w:rsidP="00A966DB">
            <w:pPr>
              <w:numPr>
                <w:ilvl w:val="0"/>
                <w:numId w:val="34"/>
              </w:numPr>
              <w:shd w:val="clear" w:color="auto" w:fill="F8FBFD"/>
              <w:rPr>
                <w:color w:val="000000"/>
                <w:sz w:val="28"/>
                <w:szCs w:val="28"/>
              </w:rPr>
            </w:pPr>
            <w:r w:rsidRPr="00A966DB">
              <w:rPr>
                <w:color w:val="000000"/>
                <w:sz w:val="28"/>
                <w:szCs w:val="28"/>
              </w:rPr>
              <w:t>рабочий диапазон температур не более 80 °C;</w:t>
            </w:r>
          </w:p>
          <w:p w:rsidR="00A966DB" w:rsidRPr="00A966DB" w:rsidRDefault="00A966DB" w:rsidP="00A966DB">
            <w:pPr>
              <w:numPr>
                <w:ilvl w:val="0"/>
                <w:numId w:val="34"/>
              </w:numPr>
              <w:shd w:val="clear" w:color="auto" w:fill="F8FBFD"/>
              <w:rPr>
                <w:color w:val="000000"/>
                <w:sz w:val="28"/>
                <w:szCs w:val="28"/>
              </w:rPr>
            </w:pPr>
            <w:r w:rsidRPr="00A966DB">
              <w:rPr>
                <w:color w:val="000000"/>
                <w:sz w:val="28"/>
                <w:szCs w:val="28"/>
              </w:rPr>
              <w:t>напряжение питания – 1~230 В ± 10% 50 Гц или 24В DC;</w:t>
            </w:r>
          </w:p>
          <w:p w:rsidR="00A966DB" w:rsidRPr="00A966DB" w:rsidRDefault="00A966DB" w:rsidP="00A966DB">
            <w:pPr>
              <w:numPr>
                <w:ilvl w:val="0"/>
                <w:numId w:val="34"/>
              </w:numPr>
              <w:shd w:val="clear" w:color="auto" w:fill="F8FBFD"/>
              <w:rPr>
                <w:color w:val="000000"/>
                <w:sz w:val="28"/>
                <w:szCs w:val="28"/>
              </w:rPr>
            </w:pPr>
            <w:r w:rsidRPr="00A966DB">
              <w:rPr>
                <w:color w:val="000000"/>
                <w:sz w:val="28"/>
                <w:szCs w:val="28"/>
              </w:rPr>
              <w:t>мощность управляющей катушки – 11VA;</w:t>
            </w:r>
          </w:p>
        </w:tc>
        <w:tc>
          <w:tcPr>
            <w:tcW w:w="682" w:type="dxa"/>
            <w:tcBorders>
              <w:left w:val="single" w:sz="4" w:space="0" w:color="auto"/>
              <w:right w:val="single" w:sz="4" w:space="0" w:color="auto"/>
            </w:tcBorders>
            <w:vAlign w:val="center"/>
          </w:tcPr>
          <w:p w:rsidR="00A966DB" w:rsidRPr="00F96ECC" w:rsidRDefault="00A966DB" w:rsidP="005031BD">
            <w:pPr>
              <w:jc w:val="center"/>
            </w:pPr>
            <w:r w:rsidRPr="00F96ECC">
              <w:t>2</w:t>
            </w:r>
          </w:p>
        </w:tc>
      </w:tr>
      <w:tr w:rsidR="00A966DB" w:rsidRPr="0065481C" w:rsidTr="00232D93">
        <w:trPr>
          <w:trHeight w:val="1205"/>
        </w:trPr>
        <w:tc>
          <w:tcPr>
            <w:tcW w:w="2665" w:type="dxa"/>
            <w:tcBorders>
              <w:top w:val="single" w:sz="4" w:space="0" w:color="auto"/>
              <w:left w:val="single" w:sz="4" w:space="0" w:color="auto"/>
              <w:bottom w:val="single" w:sz="4" w:space="0" w:color="auto"/>
              <w:right w:val="single" w:sz="4" w:space="0" w:color="auto"/>
            </w:tcBorders>
            <w:vAlign w:val="center"/>
          </w:tcPr>
          <w:p w:rsidR="00A966DB" w:rsidRPr="00A966DB" w:rsidRDefault="00A966DB" w:rsidP="005031BD">
            <w:pPr>
              <w:pStyle w:val="af3"/>
              <w:spacing w:after="0"/>
              <w:jc w:val="center"/>
              <w:rPr>
                <w:rFonts w:ascii="Times New Roman" w:hAnsi="Times New Roman"/>
                <w:b/>
                <w:sz w:val="28"/>
                <w:szCs w:val="28"/>
              </w:rPr>
            </w:pPr>
            <w:r w:rsidRPr="00A966DB">
              <w:rPr>
                <w:rFonts w:ascii="Times New Roman" w:hAnsi="Times New Roman"/>
                <w:b/>
                <w:sz w:val="28"/>
                <w:szCs w:val="28"/>
              </w:rPr>
              <w:t>Счетчики воды</w:t>
            </w:r>
          </w:p>
        </w:tc>
        <w:tc>
          <w:tcPr>
            <w:tcW w:w="7250" w:type="dxa"/>
            <w:tcBorders>
              <w:top w:val="single" w:sz="4" w:space="0" w:color="auto"/>
              <w:left w:val="single" w:sz="4" w:space="0" w:color="auto"/>
              <w:bottom w:val="single" w:sz="4" w:space="0" w:color="auto"/>
              <w:right w:val="single" w:sz="4" w:space="0" w:color="auto"/>
            </w:tcBorders>
            <w:vAlign w:val="center"/>
          </w:tcPr>
          <w:p w:rsidR="00A966DB" w:rsidRPr="00A966DB" w:rsidRDefault="00A966DB" w:rsidP="005031BD">
            <w:pPr>
              <w:rPr>
                <w:sz w:val="28"/>
                <w:szCs w:val="28"/>
              </w:rPr>
            </w:pPr>
            <w:r w:rsidRPr="00A966DB">
              <w:rPr>
                <w:sz w:val="28"/>
                <w:szCs w:val="28"/>
              </w:rPr>
              <w:t xml:space="preserve">Класс точности А; </w:t>
            </w:r>
          </w:p>
          <w:p w:rsidR="00A966DB" w:rsidRPr="00A966DB" w:rsidRDefault="00A966DB" w:rsidP="005031BD">
            <w:pPr>
              <w:rPr>
                <w:sz w:val="28"/>
                <w:szCs w:val="28"/>
              </w:rPr>
            </w:pPr>
            <w:r w:rsidRPr="00A966DB">
              <w:rPr>
                <w:sz w:val="28"/>
                <w:szCs w:val="28"/>
              </w:rPr>
              <w:t>Диаметр условного прохода не менее 15 мм;</w:t>
            </w:r>
          </w:p>
          <w:p w:rsidR="00A966DB" w:rsidRPr="00A966DB" w:rsidRDefault="00A966DB" w:rsidP="005031BD">
            <w:pPr>
              <w:rPr>
                <w:sz w:val="28"/>
                <w:szCs w:val="28"/>
              </w:rPr>
            </w:pPr>
            <w:r w:rsidRPr="00A966DB">
              <w:rPr>
                <w:sz w:val="28"/>
                <w:szCs w:val="28"/>
              </w:rPr>
              <w:t>Расход воды, м</w:t>
            </w:r>
            <w:r w:rsidRPr="00A966DB">
              <w:rPr>
                <w:sz w:val="28"/>
                <w:szCs w:val="28"/>
                <w:vertAlign w:val="superscript"/>
              </w:rPr>
              <w:t>3</w:t>
            </w:r>
            <w:r w:rsidRPr="00A966DB">
              <w:rPr>
                <w:sz w:val="28"/>
                <w:szCs w:val="28"/>
              </w:rPr>
              <w:t>/ч:</w:t>
            </w:r>
          </w:p>
          <w:p w:rsidR="00A966DB" w:rsidRPr="00A966DB" w:rsidRDefault="00A966DB" w:rsidP="005031BD">
            <w:pPr>
              <w:pStyle w:val="affff7"/>
              <w:numPr>
                <w:ilvl w:val="0"/>
                <w:numId w:val="39"/>
              </w:numPr>
              <w:ind w:left="0" w:hanging="12"/>
              <w:rPr>
                <w:rFonts w:ascii="Times New Roman" w:hAnsi="Times New Roman"/>
                <w:sz w:val="28"/>
                <w:szCs w:val="28"/>
              </w:rPr>
            </w:pPr>
            <w:r w:rsidRPr="00A966DB">
              <w:rPr>
                <w:rFonts w:ascii="Times New Roman" w:hAnsi="Times New Roman"/>
                <w:sz w:val="28"/>
                <w:szCs w:val="28"/>
              </w:rPr>
              <w:t>минимальный не менее 0,06;</w:t>
            </w:r>
          </w:p>
          <w:p w:rsidR="00A966DB" w:rsidRPr="00A966DB" w:rsidRDefault="00A966DB" w:rsidP="005031BD">
            <w:pPr>
              <w:pStyle w:val="affff7"/>
              <w:numPr>
                <w:ilvl w:val="0"/>
                <w:numId w:val="39"/>
              </w:numPr>
              <w:ind w:left="0" w:hanging="12"/>
              <w:rPr>
                <w:rFonts w:ascii="Times New Roman" w:hAnsi="Times New Roman"/>
                <w:sz w:val="28"/>
                <w:szCs w:val="28"/>
              </w:rPr>
            </w:pPr>
            <w:r w:rsidRPr="00A966DB">
              <w:rPr>
                <w:rFonts w:ascii="Times New Roman" w:hAnsi="Times New Roman"/>
                <w:sz w:val="28"/>
                <w:szCs w:val="28"/>
              </w:rPr>
              <w:t>максимальный не более 3;</w:t>
            </w:r>
          </w:p>
          <w:p w:rsidR="00A966DB" w:rsidRPr="00A966DB" w:rsidRDefault="00A966DB" w:rsidP="005031BD">
            <w:pPr>
              <w:pStyle w:val="affff7"/>
              <w:tabs>
                <w:tab w:val="left" w:pos="480"/>
              </w:tabs>
              <w:spacing w:after="0" w:line="240" w:lineRule="auto"/>
              <w:ind w:left="-78"/>
              <w:rPr>
                <w:rFonts w:ascii="Times New Roman" w:hAnsi="Times New Roman"/>
                <w:sz w:val="28"/>
                <w:szCs w:val="28"/>
              </w:rPr>
            </w:pPr>
            <w:r w:rsidRPr="00A966DB">
              <w:rPr>
                <w:rFonts w:ascii="Times New Roman" w:hAnsi="Times New Roman"/>
                <w:sz w:val="28"/>
                <w:szCs w:val="28"/>
              </w:rPr>
              <w:t>Порог чувствительности не более 0,03 м3/ч.</w:t>
            </w:r>
          </w:p>
        </w:tc>
        <w:tc>
          <w:tcPr>
            <w:tcW w:w="682" w:type="dxa"/>
            <w:tcBorders>
              <w:left w:val="single" w:sz="4" w:space="0" w:color="auto"/>
              <w:right w:val="single" w:sz="4" w:space="0" w:color="auto"/>
            </w:tcBorders>
            <w:vAlign w:val="center"/>
          </w:tcPr>
          <w:p w:rsidR="00A966DB" w:rsidRPr="00F96ECC" w:rsidRDefault="00A966DB" w:rsidP="005031BD">
            <w:pPr>
              <w:jc w:val="center"/>
            </w:pPr>
            <w:r w:rsidRPr="00F96ECC">
              <w:t>2</w:t>
            </w:r>
          </w:p>
        </w:tc>
      </w:tr>
      <w:tr w:rsidR="00A966DB" w:rsidRPr="0065481C" w:rsidTr="00232D93">
        <w:tc>
          <w:tcPr>
            <w:tcW w:w="2665" w:type="dxa"/>
            <w:tcBorders>
              <w:top w:val="single" w:sz="4" w:space="0" w:color="auto"/>
              <w:left w:val="single" w:sz="4" w:space="0" w:color="auto"/>
              <w:bottom w:val="single" w:sz="4" w:space="0" w:color="auto"/>
              <w:right w:val="single" w:sz="4" w:space="0" w:color="auto"/>
            </w:tcBorders>
            <w:vAlign w:val="center"/>
          </w:tcPr>
          <w:p w:rsidR="00A966DB" w:rsidRPr="00A966DB" w:rsidRDefault="00A966DB" w:rsidP="005031BD">
            <w:pPr>
              <w:pStyle w:val="af3"/>
              <w:spacing w:after="0"/>
              <w:jc w:val="center"/>
              <w:rPr>
                <w:rFonts w:ascii="Times New Roman" w:hAnsi="Times New Roman"/>
                <w:b/>
                <w:sz w:val="28"/>
                <w:szCs w:val="28"/>
              </w:rPr>
            </w:pPr>
            <w:r w:rsidRPr="00A966DB">
              <w:rPr>
                <w:rFonts w:ascii="Times New Roman" w:hAnsi="Times New Roman"/>
                <w:b/>
                <w:sz w:val="28"/>
                <w:szCs w:val="28"/>
              </w:rPr>
              <w:t>Насос</w:t>
            </w:r>
          </w:p>
        </w:tc>
        <w:tc>
          <w:tcPr>
            <w:tcW w:w="7250" w:type="dxa"/>
            <w:tcBorders>
              <w:top w:val="single" w:sz="4" w:space="0" w:color="auto"/>
              <w:left w:val="single" w:sz="4" w:space="0" w:color="auto"/>
              <w:bottom w:val="single" w:sz="4" w:space="0" w:color="auto"/>
              <w:right w:val="single" w:sz="4" w:space="0" w:color="auto"/>
            </w:tcBorders>
            <w:vAlign w:val="center"/>
          </w:tcPr>
          <w:p w:rsidR="00A966DB" w:rsidRPr="00A966DB" w:rsidRDefault="00A966DB" w:rsidP="005031BD">
            <w:pPr>
              <w:shd w:val="clear" w:color="auto" w:fill="FAFAFA"/>
              <w:ind w:left="-78"/>
              <w:rPr>
                <w:sz w:val="28"/>
                <w:szCs w:val="28"/>
              </w:rPr>
            </w:pPr>
            <w:r w:rsidRPr="00A966DB">
              <w:rPr>
                <w:sz w:val="28"/>
                <w:szCs w:val="28"/>
              </w:rPr>
              <w:t>Тип - питающий насос среднего давления.</w:t>
            </w:r>
          </w:p>
          <w:p w:rsidR="00A966DB" w:rsidRPr="00A966DB" w:rsidRDefault="00A966DB" w:rsidP="005031BD">
            <w:pPr>
              <w:shd w:val="clear" w:color="auto" w:fill="FAFAFA"/>
              <w:ind w:left="-78"/>
              <w:rPr>
                <w:sz w:val="28"/>
                <w:szCs w:val="28"/>
              </w:rPr>
            </w:pPr>
            <w:r w:rsidRPr="00A966DB">
              <w:rPr>
                <w:sz w:val="28"/>
                <w:szCs w:val="28"/>
              </w:rPr>
              <w:t>Насос должен быть изготовлен из коррозионно-устойчивых и износоустойчивых внутренних компонентов.</w:t>
            </w:r>
          </w:p>
          <w:p w:rsidR="00A966DB" w:rsidRPr="00A966DB" w:rsidRDefault="00A966DB" w:rsidP="005031BD">
            <w:pPr>
              <w:pStyle w:val="af3"/>
              <w:spacing w:after="0"/>
              <w:ind w:left="-78"/>
              <w:rPr>
                <w:rFonts w:ascii="Times New Roman" w:hAnsi="Times New Roman"/>
                <w:sz w:val="28"/>
                <w:szCs w:val="28"/>
              </w:rPr>
            </w:pPr>
            <w:r w:rsidRPr="00A966DB">
              <w:rPr>
                <w:rFonts w:ascii="Times New Roman" w:hAnsi="Times New Roman"/>
                <w:sz w:val="28"/>
                <w:szCs w:val="28"/>
              </w:rPr>
              <w:t>Производительность: не более 2,5 м</w:t>
            </w:r>
            <w:r w:rsidRPr="00A966DB">
              <w:rPr>
                <w:rFonts w:ascii="Times New Roman" w:hAnsi="Times New Roman"/>
                <w:sz w:val="28"/>
                <w:szCs w:val="28"/>
                <w:vertAlign w:val="superscript"/>
              </w:rPr>
              <w:t>3</w:t>
            </w:r>
            <w:r w:rsidRPr="00A966DB">
              <w:rPr>
                <w:rFonts w:ascii="Times New Roman" w:hAnsi="Times New Roman"/>
                <w:sz w:val="28"/>
                <w:szCs w:val="28"/>
              </w:rPr>
              <w:t>/час;</w:t>
            </w:r>
          </w:p>
          <w:p w:rsidR="00A966DB" w:rsidRPr="00A966DB" w:rsidRDefault="00A966DB" w:rsidP="005031BD">
            <w:pPr>
              <w:pStyle w:val="af3"/>
              <w:spacing w:after="0"/>
              <w:ind w:left="-78"/>
              <w:rPr>
                <w:rFonts w:ascii="Times New Roman" w:hAnsi="Times New Roman"/>
                <w:sz w:val="28"/>
                <w:szCs w:val="28"/>
              </w:rPr>
            </w:pPr>
            <w:r w:rsidRPr="00A966DB">
              <w:rPr>
                <w:rFonts w:ascii="Times New Roman" w:hAnsi="Times New Roman"/>
                <w:sz w:val="28"/>
                <w:szCs w:val="28"/>
              </w:rPr>
              <w:t>Напор – не менее 5м;</w:t>
            </w:r>
          </w:p>
          <w:p w:rsidR="00A966DB" w:rsidRPr="00A966DB" w:rsidRDefault="00A966DB" w:rsidP="005031BD">
            <w:pPr>
              <w:pStyle w:val="af3"/>
              <w:spacing w:after="0"/>
              <w:ind w:left="-78"/>
              <w:rPr>
                <w:rFonts w:ascii="Times New Roman" w:hAnsi="Times New Roman"/>
                <w:sz w:val="28"/>
                <w:szCs w:val="28"/>
              </w:rPr>
            </w:pPr>
            <w:r w:rsidRPr="00A966DB">
              <w:rPr>
                <w:rFonts w:ascii="Times New Roman" w:hAnsi="Times New Roman"/>
                <w:sz w:val="28"/>
                <w:szCs w:val="28"/>
              </w:rPr>
              <w:t>Рабочее давление – не более 15 атм.;</w:t>
            </w:r>
          </w:p>
          <w:p w:rsidR="00A966DB" w:rsidRPr="00A966DB" w:rsidRDefault="00A966DB" w:rsidP="005031BD">
            <w:pPr>
              <w:pStyle w:val="af3"/>
              <w:shd w:val="clear" w:color="auto" w:fill="FFFFFF"/>
              <w:spacing w:after="0"/>
              <w:ind w:left="-78"/>
              <w:rPr>
                <w:rFonts w:ascii="Times New Roman" w:hAnsi="Times New Roman"/>
                <w:sz w:val="28"/>
                <w:szCs w:val="28"/>
              </w:rPr>
            </w:pPr>
            <w:r w:rsidRPr="00A966DB">
              <w:rPr>
                <w:rFonts w:ascii="Times New Roman" w:hAnsi="Times New Roman"/>
                <w:sz w:val="28"/>
                <w:szCs w:val="28"/>
              </w:rPr>
              <w:lastRenderedPageBreak/>
              <w:t>Потребляемый ток: не более 6,0 А</w:t>
            </w:r>
          </w:p>
          <w:p w:rsidR="00A966DB" w:rsidRPr="00A966DB" w:rsidRDefault="00A966DB" w:rsidP="005031BD">
            <w:pPr>
              <w:pStyle w:val="af3"/>
              <w:shd w:val="clear" w:color="auto" w:fill="FFFFFF"/>
              <w:spacing w:after="0"/>
              <w:ind w:left="-78"/>
              <w:rPr>
                <w:rFonts w:ascii="Times New Roman" w:hAnsi="Times New Roman"/>
                <w:sz w:val="28"/>
                <w:szCs w:val="28"/>
              </w:rPr>
            </w:pPr>
            <w:r w:rsidRPr="00A966DB">
              <w:rPr>
                <w:rFonts w:ascii="Times New Roman" w:hAnsi="Times New Roman"/>
                <w:sz w:val="28"/>
                <w:szCs w:val="28"/>
              </w:rPr>
              <w:t>Напряжение: 220,0(В)±10%</w:t>
            </w:r>
          </w:p>
          <w:p w:rsidR="00A966DB" w:rsidRPr="00A966DB" w:rsidRDefault="00A966DB" w:rsidP="005031BD">
            <w:pPr>
              <w:pStyle w:val="af3"/>
              <w:shd w:val="clear" w:color="auto" w:fill="FFFFFF"/>
              <w:spacing w:after="0"/>
              <w:ind w:left="-78"/>
              <w:rPr>
                <w:rFonts w:ascii="Times New Roman" w:hAnsi="Times New Roman"/>
                <w:sz w:val="28"/>
                <w:szCs w:val="28"/>
              </w:rPr>
            </w:pPr>
            <w:r w:rsidRPr="00A966DB">
              <w:rPr>
                <w:rFonts w:ascii="Times New Roman" w:hAnsi="Times New Roman"/>
                <w:sz w:val="28"/>
                <w:szCs w:val="28"/>
              </w:rPr>
              <w:t>Частота тока: не более 50Гц</w:t>
            </w:r>
          </w:p>
          <w:p w:rsidR="00A966DB" w:rsidRPr="00A966DB" w:rsidRDefault="00A966DB" w:rsidP="005031BD">
            <w:pPr>
              <w:pStyle w:val="af3"/>
              <w:shd w:val="clear" w:color="auto" w:fill="FFFFFF"/>
              <w:spacing w:after="0"/>
              <w:ind w:left="-78"/>
              <w:rPr>
                <w:rFonts w:ascii="Times New Roman" w:hAnsi="Times New Roman"/>
                <w:sz w:val="28"/>
                <w:szCs w:val="28"/>
              </w:rPr>
            </w:pPr>
            <w:r w:rsidRPr="00A966DB">
              <w:rPr>
                <w:rFonts w:ascii="Times New Roman" w:hAnsi="Times New Roman"/>
                <w:sz w:val="28"/>
                <w:szCs w:val="28"/>
              </w:rPr>
              <w:t>Потребляемая мощность: не более 3,0 кВт*ч.</w:t>
            </w:r>
          </w:p>
        </w:tc>
        <w:tc>
          <w:tcPr>
            <w:tcW w:w="682" w:type="dxa"/>
            <w:tcBorders>
              <w:left w:val="single" w:sz="4" w:space="0" w:color="auto"/>
              <w:right w:val="single" w:sz="4" w:space="0" w:color="auto"/>
            </w:tcBorders>
            <w:vAlign w:val="center"/>
          </w:tcPr>
          <w:p w:rsidR="00A966DB" w:rsidRPr="0047776F" w:rsidRDefault="00A966DB" w:rsidP="005031BD">
            <w:pPr>
              <w:jc w:val="center"/>
            </w:pPr>
            <w:r w:rsidRPr="0047776F">
              <w:lastRenderedPageBreak/>
              <w:t>1</w:t>
            </w:r>
          </w:p>
        </w:tc>
      </w:tr>
      <w:tr w:rsidR="00A966DB" w:rsidRPr="0065481C" w:rsidTr="00232D93">
        <w:tc>
          <w:tcPr>
            <w:tcW w:w="2665" w:type="dxa"/>
            <w:tcBorders>
              <w:top w:val="single" w:sz="4" w:space="0" w:color="auto"/>
              <w:left w:val="single" w:sz="4" w:space="0" w:color="auto"/>
              <w:bottom w:val="single" w:sz="4" w:space="0" w:color="auto"/>
              <w:right w:val="single" w:sz="4" w:space="0" w:color="auto"/>
            </w:tcBorders>
            <w:vAlign w:val="center"/>
          </w:tcPr>
          <w:p w:rsidR="00A966DB" w:rsidRPr="00A966DB" w:rsidRDefault="00A966DB" w:rsidP="005031BD">
            <w:pPr>
              <w:pStyle w:val="af3"/>
              <w:spacing w:after="0"/>
              <w:jc w:val="center"/>
              <w:rPr>
                <w:rFonts w:ascii="Times New Roman" w:hAnsi="Times New Roman"/>
                <w:b/>
                <w:sz w:val="28"/>
                <w:szCs w:val="28"/>
              </w:rPr>
            </w:pPr>
            <w:r w:rsidRPr="00A966DB">
              <w:rPr>
                <w:rFonts w:ascii="Times New Roman" w:hAnsi="Times New Roman"/>
                <w:b/>
                <w:sz w:val="28"/>
                <w:szCs w:val="28"/>
              </w:rPr>
              <w:lastRenderedPageBreak/>
              <w:t>Укомплектованная установка обратного осмоса</w:t>
            </w:r>
          </w:p>
          <w:p w:rsidR="00A966DB" w:rsidRPr="00A966DB" w:rsidRDefault="00A966DB" w:rsidP="005031BD">
            <w:pPr>
              <w:pStyle w:val="af3"/>
              <w:spacing w:after="0"/>
              <w:jc w:val="center"/>
              <w:rPr>
                <w:rFonts w:ascii="Times New Roman" w:hAnsi="Times New Roman"/>
                <w:sz w:val="28"/>
                <w:szCs w:val="28"/>
              </w:rPr>
            </w:pPr>
          </w:p>
        </w:tc>
        <w:tc>
          <w:tcPr>
            <w:tcW w:w="7250" w:type="dxa"/>
            <w:tcBorders>
              <w:top w:val="single" w:sz="4" w:space="0" w:color="auto"/>
              <w:left w:val="single" w:sz="4" w:space="0" w:color="auto"/>
              <w:bottom w:val="single" w:sz="4" w:space="0" w:color="auto"/>
              <w:right w:val="single" w:sz="4" w:space="0" w:color="auto"/>
            </w:tcBorders>
            <w:vAlign w:val="center"/>
          </w:tcPr>
          <w:p w:rsidR="00A966DB" w:rsidRPr="00A966DB" w:rsidRDefault="00A966DB" w:rsidP="005031BD">
            <w:pPr>
              <w:pStyle w:val="af3"/>
              <w:spacing w:after="0"/>
              <w:rPr>
                <w:rFonts w:ascii="Times New Roman" w:hAnsi="Times New Roman"/>
                <w:b/>
                <w:sz w:val="28"/>
                <w:szCs w:val="28"/>
              </w:rPr>
            </w:pPr>
            <w:r w:rsidRPr="00A966DB">
              <w:rPr>
                <w:rFonts w:ascii="Times New Roman" w:hAnsi="Times New Roman"/>
                <w:sz w:val="28"/>
                <w:szCs w:val="28"/>
              </w:rPr>
              <w:t>Подача исходной воды не более 2,0 м</w:t>
            </w:r>
            <w:r w:rsidRPr="00A966DB">
              <w:rPr>
                <w:rFonts w:ascii="Times New Roman" w:hAnsi="Times New Roman"/>
                <w:sz w:val="28"/>
                <w:szCs w:val="28"/>
                <w:vertAlign w:val="superscript"/>
              </w:rPr>
              <w:t>3</w:t>
            </w:r>
            <w:r w:rsidRPr="00A966DB">
              <w:rPr>
                <w:rFonts w:ascii="Times New Roman" w:hAnsi="Times New Roman"/>
                <w:sz w:val="28"/>
                <w:szCs w:val="28"/>
              </w:rPr>
              <w:t>/ч;</w:t>
            </w:r>
          </w:p>
          <w:p w:rsidR="00A966DB" w:rsidRPr="00A966DB" w:rsidRDefault="00A966DB" w:rsidP="005031BD">
            <w:pPr>
              <w:pStyle w:val="af3"/>
              <w:spacing w:after="0"/>
              <w:rPr>
                <w:rFonts w:ascii="Times New Roman" w:hAnsi="Times New Roman"/>
                <w:sz w:val="28"/>
                <w:szCs w:val="28"/>
              </w:rPr>
            </w:pPr>
            <w:r w:rsidRPr="00A966DB">
              <w:rPr>
                <w:rFonts w:ascii="Times New Roman" w:hAnsi="Times New Roman"/>
                <w:sz w:val="28"/>
                <w:szCs w:val="28"/>
              </w:rPr>
              <w:t>Производительность по фильтрату – не менее1,0 м</w:t>
            </w:r>
            <w:r w:rsidRPr="00A966DB">
              <w:rPr>
                <w:rFonts w:ascii="Times New Roman" w:hAnsi="Times New Roman"/>
                <w:sz w:val="28"/>
                <w:szCs w:val="28"/>
                <w:vertAlign w:val="superscript"/>
              </w:rPr>
              <w:t>3</w:t>
            </w:r>
            <w:r w:rsidRPr="00A966DB">
              <w:rPr>
                <w:rFonts w:ascii="Times New Roman" w:hAnsi="Times New Roman"/>
                <w:sz w:val="28"/>
                <w:szCs w:val="28"/>
              </w:rPr>
              <w:t>/ч;</w:t>
            </w:r>
          </w:p>
          <w:p w:rsidR="00A966DB" w:rsidRPr="00A966DB" w:rsidRDefault="00A966DB" w:rsidP="005031BD">
            <w:pPr>
              <w:pStyle w:val="af3"/>
              <w:spacing w:after="0"/>
              <w:rPr>
                <w:rFonts w:ascii="Times New Roman" w:hAnsi="Times New Roman"/>
                <w:sz w:val="28"/>
                <w:szCs w:val="28"/>
              </w:rPr>
            </w:pPr>
            <w:r w:rsidRPr="00A966DB">
              <w:rPr>
                <w:rFonts w:ascii="Times New Roman" w:hAnsi="Times New Roman"/>
                <w:sz w:val="28"/>
                <w:szCs w:val="28"/>
              </w:rPr>
              <w:t>Отвод рассола не более 1,0 м</w:t>
            </w:r>
            <w:r w:rsidRPr="00A966DB">
              <w:rPr>
                <w:rFonts w:ascii="Times New Roman" w:hAnsi="Times New Roman"/>
                <w:sz w:val="28"/>
                <w:szCs w:val="28"/>
                <w:vertAlign w:val="superscript"/>
              </w:rPr>
              <w:t>3</w:t>
            </w:r>
            <w:r w:rsidRPr="00A966DB">
              <w:rPr>
                <w:rFonts w:ascii="Times New Roman" w:hAnsi="Times New Roman"/>
                <w:sz w:val="28"/>
                <w:szCs w:val="28"/>
              </w:rPr>
              <w:t>/ч;</w:t>
            </w:r>
          </w:p>
          <w:p w:rsidR="00A966DB" w:rsidRPr="00A966DB" w:rsidRDefault="00A966DB" w:rsidP="005031BD">
            <w:pPr>
              <w:pStyle w:val="af3"/>
              <w:spacing w:after="0"/>
              <w:rPr>
                <w:rFonts w:ascii="Times New Roman" w:hAnsi="Times New Roman"/>
                <w:sz w:val="28"/>
                <w:szCs w:val="28"/>
              </w:rPr>
            </w:pPr>
            <w:r w:rsidRPr="00A966DB">
              <w:rPr>
                <w:rFonts w:ascii="Times New Roman" w:hAnsi="Times New Roman"/>
                <w:sz w:val="28"/>
                <w:szCs w:val="28"/>
              </w:rPr>
              <w:t>Степень использования исходной воды не менее 50 %;</w:t>
            </w:r>
          </w:p>
          <w:p w:rsidR="00A966DB" w:rsidRPr="00A966DB" w:rsidRDefault="00A966DB" w:rsidP="005031BD">
            <w:pPr>
              <w:pStyle w:val="af3"/>
              <w:shd w:val="clear" w:color="auto" w:fill="FFFFFF"/>
              <w:spacing w:after="0"/>
              <w:rPr>
                <w:rFonts w:ascii="Times New Roman" w:hAnsi="Times New Roman"/>
                <w:sz w:val="28"/>
                <w:szCs w:val="28"/>
              </w:rPr>
            </w:pPr>
            <w:r w:rsidRPr="00A966DB">
              <w:rPr>
                <w:rFonts w:ascii="Times New Roman" w:hAnsi="Times New Roman"/>
                <w:sz w:val="28"/>
                <w:szCs w:val="28"/>
              </w:rPr>
              <w:t>Снижение солесодержания: не менее 90 %;</w:t>
            </w:r>
          </w:p>
          <w:p w:rsidR="00A966DB" w:rsidRPr="00A966DB" w:rsidRDefault="00A966DB" w:rsidP="005031BD">
            <w:pPr>
              <w:pStyle w:val="af3"/>
              <w:spacing w:after="0"/>
              <w:rPr>
                <w:rFonts w:ascii="Times New Roman" w:hAnsi="Times New Roman"/>
                <w:sz w:val="28"/>
                <w:szCs w:val="28"/>
              </w:rPr>
            </w:pPr>
            <w:r w:rsidRPr="00A966DB">
              <w:rPr>
                <w:rFonts w:ascii="Times New Roman" w:hAnsi="Times New Roman"/>
                <w:sz w:val="28"/>
                <w:szCs w:val="28"/>
              </w:rPr>
              <w:t>Рабочее давление  не более 13 атм.;</w:t>
            </w:r>
          </w:p>
          <w:p w:rsidR="00A966DB" w:rsidRPr="00A966DB" w:rsidRDefault="00A966DB" w:rsidP="005031BD">
            <w:pPr>
              <w:pStyle w:val="af3"/>
              <w:shd w:val="clear" w:color="auto" w:fill="FFFFFF"/>
              <w:spacing w:after="0"/>
              <w:rPr>
                <w:rFonts w:ascii="Times New Roman" w:hAnsi="Times New Roman"/>
                <w:sz w:val="28"/>
                <w:szCs w:val="28"/>
              </w:rPr>
            </w:pPr>
            <w:r w:rsidRPr="00A966DB">
              <w:rPr>
                <w:rFonts w:ascii="Times New Roman" w:hAnsi="Times New Roman"/>
                <w:sz w:val="28"/>
                <w:szCs w:val="28"/>
              </w:rPr>
              <w:t>Допустимая температура исходной воды не более  + 20</w:t>
            </w:r>
            <w:proofErr w:type="spellStart"/>
            <w:r w:rsidRPr="00A966DB">
              <w:rPr>
                <w:rFonts w:ascii="Times New Roman" w:hAnsi="Times New Roman"/>
                <w:sz w:val="28"/>
                <w:szCs w:val="28"/>
                <w:vertAlign w:val="superscript"/>
                <w:lang w:val="en-US"/>
              </w:rPr>
              <w:t>o</w:t>
            </w:r>
            <w:r w:rsidRPr="00A966DB">
              <w:rPr>
                <w:rFonts w:ascii="Times New Roman" w:hAnsi="Times New Roman"/>
                <w:sz w:val="28"/>
                <w:szCs w:val="28"/>
                <w:lang w:val="en-US"/>
              </w:rPr>
              <w:t>C</w:t>
            </w:r>
            <w:proofErr w:type="spellEnd"/>
            <w:r w:rsidRPr="00A966DB">
              <w:rPr>
                <w:rFonts w:ascii="Times New Roman" w:hAnsi="Times New Roman"/>
                <w:sz w:val="28"/>
                <w:szCs w:val="28"/>
              </w:rPr>
              <w:t>.</w:t>
            </w:r>
          </w:p>
          <w:p w:rsidR="00A966DB" w:rsidRPr="00A966DB" w:rsidRDefault="00A966DB" w:rsidP="005031BD">
            <w:pPr>
              <w:pStyle w:val="af3"/>
              <w:shd w:val="clear" w:color="auto" w:fill="FFFFFF"/>
              <w:spacing w:after="0"/>
              <w:ind w:firstLine="489"/>
              <w:rPr>
                <w:rFonts w:ascii="Times New Roman" w:hAnsi="Times New Roman"/>
                <w:sz w:val="28"/>
                <w:szCs w:val="28"/>
              </w:rPr>
            </w:pPr>
            <w:r w:rsidRPr="00A966DB">
              <w:rPr>
                <w:rFonts w:ascii="Times New Roman" w:hAnsi="Times New Roman"/>
                <w:sz w:val="28"/>
                <w:szCs w:val="28"/>
              </w:rPr>
              <w:t>Должен быть встроенный блок химической регенерации.</w:t>
            </w:r>
          </w:p>
          <w:p w:rsidR="00A966DB" w:rsidRPr="00A966DB" w:rsidRDefault="00A966DB" w:rsidP="005031BD">
            <w:pPr>
              <w:pStyle w:val="af3"/>
              <w:shd w:val="clear" w:color="auto" w:fill="FFFFFF"/>
              <w:spacing w:after="0"/>
              <w:ind w:left="-43"/>
              <w:rPr>
                <w:rFonts w:ascii="Times New Roman" w:hAnsi="Times New Roman"/>
                <w:sz w:val="28"/>
                <w:szCs w:val="28"/>
              </w:rPr>
            </w:pPr>
            <w:r w:rsidRPr="00A966DB">
              <w:rPr>
                <w:rFonts w:ascii="Times New Roman" w:hAnsi="Times New Roman"/>
                <w:sz w:val="28"/>
                <w:szCs w:val="28"/>
              </w:rPr>
              <w:t>Укомплектованная установка должна быть смонтирована на металлической раме в порошковой окраске.</w:t>
            </w:r>
          </w:p>
          <w:p w:rsidR="00A966DB" w:rsidRPr="00A966DB" w:rsidRDefault="00A966DB" w:rsidP="005031BD">
            <w:pPr>
              <w:pStyle w:val="af3"/>
              <w:shd w:val="clear" w:color="auto" w:fill="FFFFFF"/>
              <w:spacing w:after="0"/>
              <w:rPr>
                <w:rFonts w:ascii="Times New Roman" w:hAnsi="Times New Roman"/>
                <w:sz w:val="28"/>
                <w:szCs w:val="28"/>
              </w:rPr>
            </w:pPr>
            <w:r w:rsidRPr="00A966DB">
              <w:rPr>
                <w:rFonts w:ascii="Times New Roman" w:hAnsi="Times New Roman"/>
                <w:sz w:val="28"/>
                <w:szCs w:val="28"/>
              </w:rPr>
              <w:t>Размеры установки в сборе:</w:t>
            </w:r>
          </w:p>
          <w:p w:rsidR="00A966DB" w:rsidRPr="00A966DB" w:rsidRDefault="00A966DB" w:rsidP="00A966DB">
            <w:pPr>
              <w:pStyle w:val="af3"/>
              <w:numPr>
                <w:ilvl w:val="0"/>
                <w:numId w:val="38"/>
              </w:numPr>
              <w:shd w:val="clear" w:color="auto" w:fill="FFFFFF"/>
              <w:spacing w:after="0"/>
              <w:ind w:left="98" w:firstLine="0"/>
              <w:jc w:val="both"/>
              <w:rPr>
                <w:rFonts w:ascii="Times New Roman" w:hAnsi="Times New Roman"/>
                <w:sz w:val="28"/>
                <w:szCs w:val="28"/>
              </w:rPr>
            </w:pPr>
            <w:r w:rsidRPr="00A966DB">
              <w:rPr>
                <w:rFonts w:ascii="Times New Roman" w:hAnsi="Times New Roman"/>
                <w:sz w:val="28"/>
                <w:szCs w:val="28"/>
              </w:rPr>
              <w:t>Высота не более 2000 мм;</w:t>
            </w:r>
          </w:p>
          <w:p w:rsidR="00A966DB" w:rsidRPr="00A966DB" w:rsidRDefault="00A966DB" w:rsidP="00A966DB">
            <w:pPr>
              <w:pStyle w:val="af3"/>
              <w:numPr>
                <w:ilvl w:val="0"/>
                <w:numId w:val="38"/>
              </w:numPr>
              <w:shd w:val="clear" w:color="auto" w:fill="FFFFFF"/>
              <w:spacing w:after="0"/>
              <w:ind w:left="98" w:firstLine="0"/>
              <w:jc w:val="both"/>
              <w:rPr>
                <w:rFonts w:ascii="Times New Roman" w:hAnsi="Times New Roman"/>
                <w:sz w:val="28"/>
                <w:szCs w:val="28"/>
              </w:rPr>
            </w:pPr>
            <w:r w:rsidRPr="00A966DB">
              <w:rPr>
                <w:rFonts w:ascii="Times New Roman" w:hAnsi="Times New Roman"/>
                <w:sz w:val="28"/>
                <w:szCs w:val="28"/>
              </w:rPr>
              <w:t>Длина не более 2000 мм;</w:t>
            </w:r>
          </w:p>
          <w:p w:rsidR="00A966DB" w:rsidRPr="00A966DB" w:rsidRDefault="00A966DB" w:rsidP="00A966DB">
            <w:pPr>
              <w:pStyle w:val="af3"/>
              <w:numPr>
                <w:ilvl w:val="0"/>
                <w:numId w:val="38"/>
              </w:numPr>
              <w:shd w:val="clear" w:color="auto" w:fill="FFFFFF"/>
              <w:spacing w:after="0"/>
              <w:ind w:left="98" w:firstLine="0"/>
              <w:jc w:val="both"/>
              <w:rPr>
                <w:rFonts w:ascii="Times New Roman" w:hAnsi="Times New Roman"/>
                <w:sz w:val="28"/>
                <w:szCs w:val="28"/>
              </w:rPr>
            </w:pPr>
            <w:r w:rsidRPr="00A966DB">
              <w:rPr>
                <w:rFonts w:ascii="Times New Roman" w:hAnsi="Times New Roman"/>
                <w:sz w:val="28"/>
                <w:szCs w:val="28"/>
              </w:rPr>
              <w:t>Ширина не более 700 мм.</w:t>
            </w:r>
          </w:p>
          <w:p w:rsidR="00A966DB" w:rsidRPr="00A966DB" w:rsidRDefault="00A966DB" w:rsidP="005031BD">
            <w:pPr>
              <w:pStyle w:val="af3"/>
              <w:shd w:val="clear" w:color="auto" w:fill="FFFFFF"/>
              <w:spacing w:after="0"/>
              <w:ind w:left="-43" w:firstLine="567"/>
              <w:rPr>
                <w:rFonts w:ascii="Times New Roman" w:hAnsi="Times New Roman"/>
                <w:sz w:val="28"/>
                <w:szCs w:val="28"/>
              </w:rPr>
            </w:pPr>
            <w:r w:rsidRPr="00A966DB">
              <w:rPr>
                <w:rFonts w:ascii="Times New Roman" w:hAnsi="Times New Roman"/>
                <w:sz w:val="28"/>
                <w:szCs w:val="28"/>
              </w:rPr>
              <w:t>В комплекте с установкой должен быть предусмотрен шкаф управления, позволяющий обеспечивать набор следующих функций:</w:t>
            </w:r>
          </w:p>
          <w:p w:rsidR="00A966DB" w:rsidRPr="00A966DB" w:rsidRDefault="00A966DB" w:rsidP="00A966DB">
            <w:pPr>
              <w:pStyle w:val="af3"/>
              <w:numPr>
                <w:ilvl w:val="0"/>
                <w:numId w:val="37"/>
              </w:numPr>
              <w:tabs>
                <w:tab w:val="left" w:pos="200"/>
              </w:tabs>
              <w:spacing w:after="0"/>
              <w:ind w:left="0" w:firstLine="0"/>
              <w:jc w:val="both"/>
              <w:rPr>
                <w:rFonts w:ascii="Times New Roman" w:hAnsi="Times New Roman"/>
                <w:sz w:val="28"/>
                <w:szCs w:val="28"/>
              </w:rPr>
            </w:pPr>
            <w:r w:rsidRPr="00A966DB">
              <w:rPr>
                <w:rFonts w:ascii="Times New Roman" w:hAnsi="Times New Roman"/>
                <w:sz w:val="28"/>
                <w:szCs w:val="28"/>
              </w:rPr>
              <w:t>Автоматическое гидравлическое споласкивание мембран и заполнения их фильтратом при простое оборудования;</w:t>
            </w:r>
          </w:p>
          <w:p w:rsidR="00A966DB" w:rsidRPr="00A966DB" w:rsidRDefault="00A966DB" w:rsidP="00A966DB">
            <w:pPr>
              <w:pStyle w:val="af3"/>
              <w:numPr>
                <w:ilvl w:val="0"/>
                <w:numId w:val="37"/>
              </w:numPr>
              <w:tabs>
                <w:tab w:val="left" w:pos="200"/>
              </w:tabs>
              <w:spacing w:after="0"/>
              <w:ind w:left="0" w:firstLine="0"/>
              <w:jc w:val="both"/>
              <w:rPr>
                <w:rFonts w:ascii="Times New Roman" w:hAnsi="Times New Roman"/>
                <w:sz w:val="28"/>
                <w:szCs w:val="28"/>
              </w:rPr>
            </w:pPr>
            <w:r w:rsidRPr="00A966DB">
              <w:rPr>
                <w:rFonts w:ascii="Times New Roman" w:hAnsi="Times New Roman"/>
                <w:sz w:val="28"/>
                <w:szCs w:val="28"/>
              </w:rPr>
              <w:t>Гидравлическая промывка мембранных элементов;</w:t>
            </w:r>
          </w:p>
          <w:p w:rsidR="00A966DB" w:rsidRPr="00A966DB" w:rsidRDefault="00A966DB" w:rsidP="00A966DB">
            <w:pPr>
              <w:pStyle w:val="af3"/>
              <w:numPr>
                <w:ilvl w:val="0"/>
                <w:numId w:val="37"/>
              </w:numPr>
              <w:tabs>
                <w:tab w:val="left" w:pos="200"/>
              </w:tabs>
              <w:spacing w:after="0"/>
              <w:ind w:left="0" w:firstLine="0"/>
              <w:jc w:val="both"/>
              <w:rPr>
                <w:rFonts w:ascii="Times New Roman" w:hAnsi="Times New Roman"/>
                <w:sz w:val="28"/>
                <w:szCs w:val="28"/>
              </w:rPr>
            </w:pPr>
            <w:r w:rsidRPr="00A966DB">
              <w:rPr>
                <w:rFonts w:ascii="Times New Roman" w:hAnsi="Times New Roman"/>
                <w:sz w:val="28"/>
                <w:szCs w:val="28"/>
              </w:rPr>
              <w:t>Автоматическая система контроля солесодержания очищенной воды;</w:t>
            </w:r>
          </w:p>
          <w:p w:rsidR="00A966DB" w:rsidRPr="00A966DB" w:rsidRDefault="00A966DB" w:rsidP="00A966DB">
            <w:pPr>
              <w:pStyle w:val="af3"/>
              <w:numPr>
                <w:ilvl w:val="0"/>
                <w:numId w:val="37"/>
              </w:numPr>
              <w:tabs>
                <w:tab w:val="left" w:pos="200"/>
              </w:tabs>
              <w:spacing w:after="0"/>
              <w:ind w:left="0" w:firstLine="0"/>
              <w:jc w:val="both"/>
              <w:rPr>
                <w:rFonts w:ascii="Times New Roman" w:hAnsi="Times New Roman"/>
                <w:sz w:val="28"/>
                <w:szCs w:val="28"/>
              </w:rPr>
            </w:pPr>
            <w:r w:rsidRPr="00A966DB">
              <w:rPr>
                <w:rFonts w:ascii="Times New Roman" w:hAnsi="Times New Roman"/>
                <w:sz w:val="28"/>
                <w:szCs w:val="28"/>
              </w:rPr>
              <w:t>Контроль наличия воды в подводящем трубопроводе (сухой ход) и автоматический перезапуск насоса;</w:t>
            </w:r>
          </w:p>
          <w:p w:rsidR="00A966DB" w:rsidRPr="00A966DB" w:rsidRDefault="00A966DB" w:rsidP="00A966DB">
            <w:pPr>
              <w:pStyle w:val="af3"/>
              <w:numPr>
                <w:ilvl w:val="0"/>
                <w:numId w:val="37"/>
              </w:numPr>
              <w:tabs>
                <w:tab w:val="left" w:pos="200"/>
              </w:tabs>
              <w:spacing w:after="0"/>
              <w:ind w:left="0" w:firstLine="0"/>
              <w:jc w:val="both"/>
              <w:rPr>
                <w:rFonts w:ascii="Times New Roman" w:hAnsi="Times New Roman"/>
                <w:sz w:val="28"/>
                <w:szCs w:val="28"/>
              </w:rPr>
            </w:pPr>
            <w:r w:rsidRPr="00A966DB">
              <w:rPr>
                <w:rFonts w:ascii="Times New Roman" w:hAnsi="Times New Roman"/>
                <w:sz w:val="28"/>
                <w:szCs w:val="28"/>
              </w:rPr>
              <w:t>Автоматический контроль превышения давления на мембранной установке;</w:t>
            </w:r>
          </w:p>
          <w:p w:rsidR="00A966DB" w:rsidRPr="00A966DB" w:rsidRDefault="00A966DB" w:rsidP="00A966DB">
            <w:pPr>
              <w:pStyle w:val="af3"/>
              <w:numPr>
                <w:ilvl w:val="0"/>
                <w:numId w:val="37"/>
              </w:numPr>
              <w:tabs>
                <w:tab w:val="left" w:pos="200"/>
              </w:tabs>
              <w:spacing w:after="0"/>
              <w:ind w:left="0" w:firstLine="0"/>
              <w:jc w:val="both"/>
              <w:rPr>
                <w:rFonts w:ascii="Times New Roman" w:hAnsi="Times New Roman"/>
                <w:sz w:val="28"/>
                <w:szCs w:val="28"/>
              </w:rPr>
            </w:pPr>
            <w:r w:rsidRPr="00A966DB">
              <w:rPr>
                <w:rFonts w:ascii="Times New Roman" w:hAnsi="Times New Roman"/>
                <w:sz w:val="28"/>
                <w:szCs w:val="28"/>
              </w:rPr>
              <w:t>Автоматического наполнения бака (поплавковый датчик уровня);</w:t>
            </w:r>
          </w:p>
          <w:p w:rsidR="00A966DB" w:rsidRPr="00A966DB" w:rsidRDefault="00A966DB" w:rsidP="00A966DB">
            <w:pPr>
              <w:pStyle w:val="af3"/>
              <w:numPr>
                <w:ilvl w:val="0"/>
                <w:numId w:val="37"/>
              </w:numPr>
              <w:tabs>
                <w:tab w:val="left" w:pos="200"/>
              </w:tabs>
              <w:spacing w:after="0"/>
              <w:ind w:left="0" w:firstLine="0"/>
              <w:jc w:val="both"/>
              <w:rPr>
                <w:rFonts w:ascii="Times New Roman" w:hAnsi="Times New Roman"/>
                <w:sz w:val="28"/>
                <w:szCs w:val="28"/>
              </w:rPr>
            </w:pPr>
            <w:r w:rsidRPr="00A966DB">
              <w:rPr>
                <w:rFonts w:ascii="Times New Roman" w:hAnsi="Times New Roman"/>
                <w:sz w:val="28"/>
                <w:szCs w:val="28"/>
              </w:rPr>
              <w:t>Автоматизированный процесс регенерации мембранных модулей;</w:t>
            </w:r>
          </w:p>
          <w:p w:rsidR="00A966DB" w:rsidRPr="00A966DB" w:rsidRDefault="00A966DB" w:rsidP="00A966DB">
            <w:pPr>
              <w:pStyle w:val="af3"/>
              <w:numPr>
                <w:ilvl w:val="0"/>
                <w:numId w:val="37"/>
              </w:numPr>
              <w:tabs>
                <w:tab w:val="left" w:pos="200"/>
              </w:tabs>
              <w:spacing w:after="0"/>
              <w:ind w:left="0" w:firstLine="0"/>
              <w:jc w:val="both"/>
              <w:rPr>
                <w:rFonts w:ascii="Times New Roman" w:hAnsi="Times New Roman"/>
                <w:sz w:val="28"/>
                <w:szCs w:val="28"/>
              </w:rPr>
            </w:pPr>
            <w:r w:rsidRPr="00A966DB">
              <w:rPr>
                <w:rFonts w:ascii="Times New Roman" w:hAnsi="Times New Roman"/>
                <w:sz w:val="28"/>
                <w:szCs w:val="28"/>
              </w:rPr>
              <w:t>Возможность вывода данных на АСУТП и управления работой установки дистанционно;</w:t>
            </w:r>
          </w:p>
          <w:p w:rsidR="00A966DB" w:rsidRPr="00A966DB" w:rsidRDefault="00A966DB" w:rsidP="00A966DB">
            <w:pPr>
              <w:pStyle w:val="af3"/>
              <w:numPr>
                <w:ilvl w:val="0"/>
                <w:numId w:val="37"/>
              </w:numPr>
              <w:tabs>
                <w:tab w:val="left" w:pos="200"/>
              </w:tabs>
              <w:spacing w:after="0"/>
              <w:ind w:left="0" w:firstLine="0"/>
              <w:rPr>
                <w:rFonts w:ascii="Times New Roman" w:hAnsi="Times New Roman"/>
                <w:sz w:val="28"/>
                <w:szCs w:val="28"/>
              </w:rPr>
            </w:pPr>
            <w:r w:rsidRPr="00A966DB">
              <w:rPr>
                <w:rFonts w:ascii="Times New Roman" w:hAnsi="Times New Roman"/>
                <w:sz w:val="28"/>
                <w:szCs w:val="28"/>
              </w:rPr>
              <w:t>Сигнализация о нарушения работы.</w:t>
            </w:r>
          </w:p>
        </w:tc>
        <w:tc>
          <w:tcPr>
            <w:tcW w:w="682" w:type="dxa"/>
            <w:tcBorders>
              <w:left w:val="single" w:sz="4" w:space="0" w:color="auto"/>
              <w:right w:val="single" w:sz="4" w:space="0" w:color="auto"/>
            </w:tcBorders>
            <w:vAlign w:val="center"/>
          </w:tcPr>
          <w:p w:rsidR="00A966DB" w:rsidRPr="0065481C" w:rsidRDefault="00A966DB" w:rsidP="005031BD">
            <w:pPr>
              <w:jc w:val="center"/>
            </w:pPr>
            <w:r>
              <w:t>1</w:t>
            </w:r>
          </w:p>
        </w:tc>
      </w:tr>
      <w:tr w:rsidR="00A966DB" w:rsidRPr="0065481C" w:rsidTr="00232D93">
        <w:tc>
          <w:tcPr>
            <w:tcW w:w="2665" w:type="dxa"/>
            <w:tcBorders>
              <w:top w:val="single" w:sz="4" w:space="0" w:color="auto"/>
              <w:left w:val="single" w:sz="4" w:space="0" w:color="auto"/>
              <w:bottom w:val="single" w:sz="4" w:space="0" w:color="auto"/>
              <w:right w:val="single" w:sz="4" w:space="0" w:color="auto"/>
            </w:tcBorders>
            <w:vAlign w:val="center"/>
          </w:tcPr>
          <w:p w:rsidR="00A966DB" w:rsidRPr="00A966DB" w:rsidRDefault="00A966DB" w:rsidP="005031BD">
            <w:pPr>
              <w:pStyle w:val="af3"/>
              <w:spacing w:after="0"/>
              <w:jc w:val="center"/>
              <w:rPr>
                <w:rFonts w:ascii="Times New Roman" w:hAnsi="Times New Roman"/>
                <w:b/>
                <w:sz w:val="28"/>
                <w:szCs w:val="28"/>
              </w:rPr>
            </w:pPr>
            <w:r w:rsidRPr="00A966DB">
              <w:rPr>
                <w:rFonts w:ascii="Times New Roman" w:hAnsi="Times New Roman"/>
                <w:b/>
                <w:sz w:val="28"/>
                <w:szCs w:val="28"/>
              </w:rPr>
              <w:t>Установка ультрафиолетового обеззараживания</w:t>
            </w:r>
          </w:p>
        </w:tc>
        <w:tc>
          <w:tcPr>
            <w:tcW w:w="7250" w:type="dxa"/>
            <w:tcBorders>
              <w:top w:val="single" w:sz="4" w:space="0" w:color="auto"/>
              <w:left w:val="single" w:sz="4" w:space="0" w:color="auto"/>
              <w:bottom w:val="single" w:sz="4" w:space="0" w:color="auto"/>
              <w:right w:val="single" w:sz="4" w:space="0" w:color="auto"/>
            </w:tcBorders>
            <w:vAlign w:val="center"/>
          </w:tcPr>
          <w:p w:rsidR="00A966DB" w:rsidRPr="00A966DB" w:rsidRDefault="00A966DB" w:rsidP="005031BD">
            <w:pPr>
              <w:pStyle w:val="af3"/>
              <w:spacing w:after="0"/>
              <w:rPr>
                <w:rFonts w:ascii="Times New Roman" w:hAnsi="Times New Roman"/>
                <w:sz w:val="28"/>
                <w:szCs w:val="28"/>
              </w:rPr>
            </w:pPr>
            <w:r w:rsidRPr="00A966DB">
              <w:rPr>
                <w:rFonts w:ascii="Times New Roman" w:hAnsi="Times New Roman"/>
                <w:sz w:val="28"/>
                <w:szCs w:val="28"/>
              </w:rPr>
              <w:t>Корпус: нержавеющая сталь;</w:t>
            </w:r>
          </w:p>
          <w:p w:rsidR="00A966DB" w:rsidRPr="00A966DB" w:rsidRDefault="00A966DB" w:rsidP="005031BD">
            <w:pPr>
              <w:pStyle w:val="af3"/>
              <w:spacing w:after="0"/>
              <w:rPr>
                <w:rFonts w:ascii="Times New Roman" w:hAnsi="Times New Roman"/>
                <w:sz w:val="28"/>
                <w:szCs w:val="28"/>
              </w:rPr>
            </w:pPr>
            <w:r w:rsidRPr="00A966DB">
              <w:rPr>
                <w:rFonts w:ascii="Times New Roman" w:hAnsi="Times New Roman"/>
                <w:sz w:val="28"/>
                <w:szCs w:val="28"/>
              </w:rPr>
              <w:t>Средняя доза облучения воды: не менее 25 мДж/см</w:t>
            </w:r>
            <w:r w:rsidRPr="00A966DB">
              <w:rPr>
                <w:rFonts w:ascii="Times New Roman" w:hAnsi="Times New Roman"/>
                <w:sz w:val="28"/>
                <w:szCs w:val="28"/>
                <w:vertAlign w:val="superscript"/>
              </w:rPr>
              <w:t>2</w:t>
            </w:r>
            <w:r w:rsidRPr="00A966DB">
              <w:rPr>
                <w:rFonts w:ascii="Times New Roman" w:hAnsi="Times New Roman"/>
                <w:sz w:val="28"/>
                <w:szCs w:val="28"/>
              </w:rPr>
              <w:t>;</w:t>
            </w:r>
          </w:p>
          <w:p w:rsidR="00A966DB" w:rsidRPr="00A966DB" w:rsidRDefault="00A966DB" w:rsidP="005031BD">
            <w:pPr>
              <w:pStyle w:val="af3"/>
              <w:spacing w:after="0"/>
              <w:rPr>
                <w:rFonts w:ascii="Times New Roman" w:hAnsi="Times New Roman"/>
                <w:sz w:val="28"/>
                <w:szCs w:val="28"/>
              </w:rPr>
            </w:pPr>
            <w:r w:rsidRPr="00A966DB">
              <w:rPr>
                <w:rFonts w:ascii="Times New Roman" w:hAnsi="Times New Roman"/>
                <w:sz w:val="28"/>
                <w:szCs w:val="28"/>
              </w:rPr>
              <w:t xml:space="preserve">Пропускание </w:t>
            </w:r>
            <w:r w:rsidRPr="00A966DB">
              <w:rPr>
                <w:rFonts w:ascii="Times New Roman" w:hAnsi="Times New Roman"/>
                <w:sz w:val="28"/>
                <w:szCs w:val="28"/>
                <w:lang w:val="en-US"/>
              </w:rPr>
              <w:t>UV</w:t>
            </w:r>
            <w:r w:rsidRPr="00A966DB">
              <w:rPr>
                <w:rFonts w:ascii="Times New Roman" w:hAnsi="Times New Roman"/>
                <w:sz w:val="28"/>
                <w:szCs w:val="28"/>
              </w:rPr>
              <w:t>-</w:t>
            </w:r>
            <w:r w:rsidRPr="00A966DB">
              <w:rPr>
                <w:rFonts w:ascii="Times New Roman" w:hAnsi="Times New Roman"/>
                <w:sz w:val="28"/>
                <w:szCs w:val="28"/>
                <w:lang w:val="en-US"/>
              </w:rPr>
              <w:t>C</w:t>
            </w:r>
            <w:r w:rsidRPr="00A966DB">
              <w:rPr>
                <w:rFonts w:ascii="Times New Roman" w:hAnsi="Times New Roman"/>
                <w:sz w:val="28"/>
                <w:szCs w:val="28"/>
              </w:rPr>
              <w:t xml:space="preserve"> излучения: не менее 80% на 1 см;</w:t>
            </w:r>
          </w:p>
        </w:tc>
        <w:tc>
          <w:tcPr>
            <w:tcW w:w="682" w:type="dxa"/>
            <w:tcBorders>
              <w:left w:val="single" w:sz="4" w:space="0" w:color="auto"/>
              <w:right w:val="single" w:sz="4" w:space="0" w:color="auto"/>
            </w:tcBorders>
            <w:vAlign w:val="center"/>
          </w:tcPr>
          <w:p w:rsidR="00A966DB" w:rsidRPr="0065481C" w:rsidRDefault="00A966DB" w:rsidP="005031BD">
            <w:pPr>
              <w:jc w:val="center"/>
            </w:pPr>
            <w:r>
              <w:t>1</w:t>
            </w:r>
          </w:p>
        </w:tc>
      </w:tr>
      <w:tr w:rsidR="00A966DB" w:rsidRPr="0065481C" w:rsidTr="00232D93">
        <w:tc>
          <w:tcPr>
            <w:tcW w:w="2665" w:type="dxa"/>
            <w:tcBorders>
              <w:top w:val="single" w:sz="4" w:space="0" w:color="auto"/>
              <w:left w:val="single" w:sz="4" w:space="0" w:color="auto"/>
              <w:bottom w:val="single" w:sz="4" w:space="0" w:color="auto"/>
              <w:right w:val="single" w:sz="4" w:space="0" w:color="auto"/>
            </w:tcBorders>
            <w:vAlign w:val="center"/>
          </w:tcPr>
          <w:p w:rsidR="00A966DB" w:rsidRPr="00A966DB" w:rsidRDefault="00A966DB" w:rsidP="005031BD">
            <w:pPr>
              <w:pStyle w:val="af3"/>
              <w:spacing w:after="0"/>
              <w:jc w:val="center"/>
              <w:rPr>
                <w:rFonts w:ascii="Times New Roman" w:hAnsi="Times New Roman"/>
                <w:b/>
                <w:sz w:val="28"/>
                <w:szCs w:val="28"/>
              </w:rPr>
            </w:pPr>
            <w:r w:rsidRPr="00A966DB">
              <w:rPr>
                <w:rFonts w:ascii="Times New Roman" w:hAnsi="Times New Roman"/>
                <w:b/>
                <w:sz w:val="28"/>
                <w:szCs w:val="28"/>
              </w:rPr>
              <w:t>Насос</w:t>
            </w:r>
          </w:p>
        </w:tc>
        <w:tc>
          <w:tcPr>
            <w:tcW w:w="7250" w:type="dxa"/>
            <w:tcBorders>
              <w:top w:val="single" w:sz="4" w:space="0" w:color="auto"/>
              <w:left w:val="single" w:sz="4" w:space="0" w:color="auto"/>
              <w:bottom w:val="single" w:sz="4" w:space="0" w:color="auto"/>
              <w:right w:val="single" w:sz="4" w:space="0" w:color="auto"/>
            </w:tcBorders>
            <w:vAlign w:val="center"/>
          </w:tcPr>
          <w:p w:rsidR="00A966DB" w:rsidRPr="00A966DB" w:rsidRDefault="00A966DB" w:rsidP="005031BD">
            <w:pPr>
              <w:pStyle w:val="af3"/>
              <w:spacing w:after="0"/>
              <w:rPr>
                <w:rFonts w:ascii="Times New Roman" w:hAnsi="Times New Roman"/>
                <w:sz w:val="28"/>
                <w:szCs w:val="28"/>
              </w:rPr>
            </w:pPr>
            <w:r w:rsidRPr="00A966DB">
              <w:rPr>
                <w:rFonts w:ascii="Times New Roman" w:hAnsi="Times New Roman"/>
                <w:sz w:val="28"/>
                <w:szCs w:val="28"/>
              </w:rPr>
              <w:t>Тип – нагнетательный;</w:t>
            </w:r>
          </w:p>
          <w:p w:rsidR="00A966DB" w:rsidRPr="00A966DB" w:rsidRDefault="00A966DB" w:rsidP="005031BD">
            <w:pPr>
              <w:pStyle w:val="af3"/>
              <w:spacing w:after="0"/>
              <w:rPr>
                <w:rFonts w:ascii="Times New Roman" w:hAnsi="Times New Roman"/>
                <w:sz w:val="28"/>
                <w:szCs w:val="28"/>
              </w:rPr>
            </w:pPr>
            <w:r w:rsidRPr="00A966DB">
              <w:rPr>
                <w:rFonts w:ascii="Times New Roman" w:hAnsi="Times New Roman"/>
                <w:sz w:val="28"/>
                <w:szCs w:val="28"/>
              </w:rPr>
              <w:lastRenderedPageBreak/>
              <w:t>Производительность не менее 1 м</w:t>
            </w:r>
            <w:r w:rsidRPr="00A966DB">
              <w:rPr>
                <w:rFonts w:ascii="Times New Roman" w:hAnsi="Times New Roman"/>
                <w:sz w:val="28"/>
                <w:szCs w:val="28"/>
                <w:vertAlign w:val="superscript"/>
              </w:rPr>
              <w:t>3</w:t>
            </w:r>
            <w:r w:rsidRPr="00A966DB">
              <w:rPr>
                <w:rFonts w:ascii="Times New Roman" w:hAnsi="Times New Roman"/>
                <w:sz w:val="28"/>
                <w:szCs w:val="28"/>
              </w:rPr>
              <w:t>/ч;</w:t>
            </w:r>
          </w:p>
          <w:p w:rsidR="00A966DB" w:rsidRPr="00A966DB" w:rsidRDefault="00A966DB" w:rsidP="005031BD">
            <w:pPr>
              <w:pStyle w:val="af3"/>
              <w:spacing w:after="0"/>
              <w:rPr>
                <w:rFonts w:ascii="Times New Roman" w:hAnsi="Times New Roman"/>
                <w:sz w:val="28"/>
                <w:szCs w:val="28"/>
              </w:rPr>
            </w:pPr>
            <w:r w:rsidRPr="00A966DB">
              <w:rPr>
                <w:rFonts w:ascii="Times New Roman" w:hAnsi="Times New Roman"/>
                <w:sz w:val="28"/>
                <w:szCs w:val="28"/>
              </w:rPr>
              <w:t>Напор – не менее 10 м;</w:t>
            </w:r>
          </w:p>
          <w:p w:rsidR="00A966DB" w:rsidRPr="00A966DB" w:rsidRDefault="00A966DB" w:rsidP="005031BD">
            <w:pPr>
              <w:pStyle w:val="af3"/>
              <w:spacing w:after="0"/>
              <w:rPr>
                <w:rFonts w:ascii="Times New Roman" w:hAnsi="Times New Roman"/>
                <w:sz w:val="28"/>
                <w:szCs w:val="28"/>
              </w:rPr>
            </w:pPr>
            <w:r w:rsidRPr="00A966DB">
              <w:rPr>
                <w:rFonts w:ascii="Times New Roman" w:hAnsi="Times New Roman"/>
                <w:sz w:val="28"/>
                <w:szCs w:val="28"/>
              </w:rPr>
              <w:t>Рабочее давление не менее 5 атм.;</w:t>
            </w:r>
          </w:p>
          <w:p w:rsidR="00A966DB" w:rsidRPr="00A966DB" w:rsidRDefault="00A966DB" w:rsidP="005031BD">
            <w:pPr>
              <w:pStyle w:val="af3"/>
              <w:spacing w:after="0"/>
              <w:rPr>
                <w:rFonts w:ascii="Times New Roman" w:hAnsi="Times New Roman"/>
                <w:sz w:val="28"/>
                <w:szCs w:val="28"/>
              </w:rPr>
            </w:pPr>
            <w:r w:rsidRPr="00A966DB">
              <w:rPr>
                <w:rFonts w:ascii="Times New Roman" w:hAnsi="Times New Roman"/>
                <w:sz w:val="28"/>
                <w:szCs w:val="28"/>
              </w:rPr>
              <w:t>Потребляемый ток – не более 6А;</w:t>
            </w:r>
          </w:p>
          <w:p w:rsidR="00A966DB" w:rsidRPr="00A966DB" w:rsidRDefault="00A966DB" w:rsidP="005031BD">
            <w:pPr>
              <w:pStyle w:val="af3"/>
              <w:spacing w:after="0"/>
              <w:rPr>
                <w:rFonts w:ascii="Times New Roman" w:hAnsi="Times New Roman"/>
                <w:sz w:val="28"/>
                <w:szCs w:val="28"/>
                <w:bdr w:val="none" w:sz="0" w:space="0" w:color="auto" w:frame="1"/>
              </w:rPr>
            </w:pPr>
            <w:r w:rsidRPr="00A966DB">
              <w:rPr>
                <w:rFonts w:ascii="Times New Roman" w:hAnsi="Times New Roman"/>
                <w:sz w:val="28"/>
                <w:szCs w:val="28"/>
              </w:rPr>
              <w:t xml:space="preserve">Материал корпуса – </w:t>
            </w:r>
            <w:r w:rsidRPr="00A966DB">
              <w:rPr>
                <w:rFonts w:ascii="Times New Roman" w:hAnsi="Times New Roman"/>
                <w:sz w:val="28"/>
                <w:szCs w:val="28"/>
                <w:bdr w:val="none" w:sz="0" w:space="0" w:color="auto" w:frame="1"/>
              </w:rPr>
              <w:t>нержавеющая сталь;</w:t>
            </w:r>
          </w:p>
          <w:p w:rsidR="00A966DB" w:rsidRPr="00A966DB" w:rsidRDefault="00A966DB" w:rsidP="005031BD">
            <w:pPr>
              <w:pStyle w:val="af3"/>
              <w:spacing w:after="0"/>
              <w:rPr>
                <w:rFonts w:ascii="Times New Roman" w:hAnsi="Times New Roman"/>
                <w:sz w:val="28"/>
                <w:szCs w:val="28"/>
              </w:rPr>
            </w:pPr>
            <w:r w:rsidRPr="00A966DB">
              <w:rPr>
                <w:rFonts w:ascii="Times New Roman" w:hAnsi="Times New Roman"/>
                <w:sz w:val="28"/>
                <w:szCs w:val="28"/>
              </w:rPr>
              <w:t>Напряжение: 220 В;</w:t>
            </w:r>
          </w:p>
          <w:p w:rsidR="00A966DB" w:rsidRPr="00A966DB" w:rsidRDefault="00A966DB" w:rsidP="005031BD">
            <w:pPr>
              <w:pStyle w:val="af3"/>
              <w:spacing w:after="0"/>
              <w:rPr>
                <w:rFonts w:ascii="Times New Roman" w:hAnsi="Times New Roman"/>
                <w:sz w:val="28"/>
                <w:szCs w:val="28"/>
              </w:rPr>
            </w:pPr>
            <w:r w:rsidRPr="00A966DB">
              <w:rPr>
                <w:rFonts w:ascii="Times New Roman" w:hAnsi="Times New Roman"/>
                <w:sz w:val="28"/>
                <w:szCs w:val="28"/>
              </w:rPr>
              <w:t>Частота тока: Не более 50 Гц;</w:t>
            </w:r>
          </w:p>
          <w:p w:rsidR="00A966DB" w:rsidRPr="00A966DB" w:rsidRDefault="00A966DB" w:rsidP="005031BD">
            <w:pPr>
              <w:pStyle w:val="af3"/>
              <w:spacing w:after="0"/>
              <w:rPr>
                <w:rFonts w:ascii="Times New Roman" w:hAnsi="Times New Roman"/>
                <w:sz w:val="28"/>
                <w:szCs w:val="28"/>
              </w:rPr>
            </w:pPr>
            <w:r w:rsidRPr="00A966DB">
              <w:rPr>
                <w:rFonts w:ascii="Times New Roman" w:hAnsi="Times New Roman"/>
                <w:sz w:val="28"/>
                <w:szCs w:val="28"/>
              </w:rPr>
              <w:t>Потребляемая мощность: не более 3 кВт*ч;</w:t>
            </w:r>
          </w:p>
          <w:p w:rsidR="00A966DB" w:rsidRPr="00A966DB" w:rsidRDefault="00A966DB" w:rsidP="005031BD">
            <w:pPr>
              <w:pStyle w:val="af3"/>
              <w:spacing w:after="0"/>
              <w:rPr>
                <w:rFonts w:ascii="Times New Roman" w:hAnsi="Times New Roman"/>
                <w:sz w:val="28"/>
                <w:szCs w:val="28"/>
              </w:rPr>
            </w:pPr>
            <w:r w:rsidRPr="00A966DB">
              <w:rPr>
                <w:rFonts w:ascii="Times New Roman" w:hAnsi="Times New Roman"/>
                <w:sz w:val="28"/>
                <w:szCs w:val="28"/>
              </w:rPr>
              <w:t>Примечание:</w:t>
            </w:r>
          </w:p>
          <w:p w:rsidR="00A966DB" w:rsidRPr="00A966DB" w:rsidRDefault="00A966DB" w:rsidP="005031BD">
            <w:pPr>
              <w:pStyle w:val="af3"/>
              <w:spacing w:after="0"/>
              <w:rPr>
                <w:rFonts w:ascii="Times New Roman" w:hAnsi="Times New Roman"/>
                <w:color w:val="000080"/>
                <w:sz w:val="28"/>
                <w:szCs w:val="28"/>
                <w:bdr w:val="none" w:sz="0" w:space="0" w:color="auto" w:frame="1"/>
                <w:shd w:val="clear" w:color="auto" w:fill="FFFFFF"/>
              </w:rPr>
            </w:pPr>
            <w:r w:rsidRPr="00A966DB">
              <w:rPr>
                <w:rFonts w:ascii="Times New Roman" w:hAnsi="Times New Roman"/>
                <w:sz w:val="28"/>
                <w:szCs w:val="28"/>
                <w:bdr w:val="none" w:sz="0" w:space="0" w:color="auto" w:frame="1"/>
                <w:shd w:val="clear" w:color="auto" w:fill="FFFFFF"/>
              </w:rPr>
              <w:t xml:space="preserve">Насос должен быть предназначен для перекачки </w:t>
            </w:r>
            <w:r w:rsidR="00B02519" w:rsidRPr="00A966DB">
              <w:rPr>
                <w:rFonts w:ascii="Times New Roman" w:hAnsi="Times New Roman"/>
                <w:sz w:val="28"/>
                <w:szCs w:val="28"/>
                <w:bdr w:val="none" w:sz="0" w:space="0" w:color="auto" w:frame="1"/>
                <w:shd w:val="clear" w:color="auto" w:fill="FFFFFF"/>
              </w:rPr>
              <w:t>химически активных</w:t>
            </w:r>
            <w:r w:rsidRPr="00A966DB">
              <w:rPr>
                <w:rFonts w:ascii="Times New Roman" w:hAnsi="Times New Roman"/>
                <w:sz w:val="28"/>
                <w:szCs w:val="28"/>
                <w:bdr w:val="none" w:sz="0" w:space="0" w:color="auto" w:frame="1"/>
                <w:shd w:val="clear" w:color="auto" w:fill="FFFFFF"/>
              </w:rPr>
              <w:t xml:space="preserve"> жидкостей.</w:t>
            </w:r>
          </w:p>
        </w:tc>
        <w:tc>
          <w:tcPr>
            <w:tcW w:w="682" w:type="dxa"/>
            <w:tcBorders>
              <w:left w:val="single" w:sz="4" w:space="0" w:color="auto"/>
              <w:right w:val="single" w:sz="4" w:space="0" w:color="auto"/>
            </w:tcBorders>
            <w:vAlign w:val="center"/>
          </w:tcPr>
          <w:p w:rsidR="00A966DB" w:rsidRDefault="00A966DB" w:rsidP="005031BD">
            <w:pPr>
              <w:jc w:val="center"/>
            </w:pPr>
            <w:r>
              <w:lastRenderedPageBreak/>
              <w:t>1</w:t>
            </w:r>
          </w:p>
        </w:tc>
      </w:tr>
      <w:tr w:rsidR="00A966DB" w:rsidRPr="0065481C" w:rsidTr="00232D93">
        <w:tc>
          <w:tcPr>
            <w:tcW w:w="2665" w:type="dxa"/>
            <w:tcBorders>
              <w:top w:val="single" w:sz="4" w:space="0" w:color="auto"/>
              <w:left w:val="single" w:sz="4" w:space="0" w:color="auto"/>
              <w:bottom w:val="single" w:sz="4" w:space="0" w:color="auto"/>
              <w:right w:val="single" w:sz="4" w:space="0" w:color="auto"/>
            </w:tcBorders>
            <w:vAlign w:val="center"/>
          </w:tcPr>
          <w:p w:rsidR="00A966DB" w:rsidRPr="00A966DB" w:rsidRDefault="00A966DB" w:rsidP="005031BD">
            <w:pPr>
              <w:pStyle w:val="af3"/>
              <w:spacing w:after="0"/>
              <w:jc w:val="center"/>
              <w:rPr>
                <w:rFonts w:ascii="Times New Roman" w:hAnsi="Times New Roman"/>
                <w:b/>
                <w:sz w:val="28"/>
                <w:szCs w:val="28"/>
              </w:rPr>
            </w:pPr>
            <w:r w:rsidRPr="00A966DB">
              <w:rPr>
                <w:rFonts w:ascii="Times New Roman" w:hAnsi="Times New Roman"/>
                <w:b/>
                <w:sz w:val="28"/>
                <w:szCs w:val="28"/>
              </w:rPr>
              <w:lastRenderedPageBreak/>
              <w:t>Бак для воды</w:t>
            </w:r>
          </w:p>
        </w:tc>
        <w:tc>
          <w:tcPr>
            <w:tcW w:w="7250" w:type="dxa"/>
            <w:tcBorders>
              <w:top w:val="single" w:sz="4" w:space="0" w:color="auto"/>
              <w:left w:val="single" w:sz="4" w:space="0" w:color="auto"/>
              <w:bottom w:val="single" w:sz="4" w:space="0" w:color="auto"/>
              <w:right w:val="single" w:sz="4" w:space="0" w:color="auto"/>
            </w:tcBorders>
            <w:vAlign w:val="center"/>
          </w:tcPr>
          <w:p w:rsidR="00A966DB" w:rsidRPr="00A966DB" w:rsidRDefault="00A966DB" w:rsidP="005031BD">
            <w:pPr>
              <w:rPr>
                <w:bCs/>
                <w:sz w:val="28"/>
                <w:szCs w:val="28"/>
              </w:rPr>
            </w:pPr>
            <w:r w:rsidRPr="00A966DB">
              <w:rPr>
                <w:bCs/>
                <w:sz w:val="28"/>
                <w:szCs w:val="28"/>
              </w:rPr>
              <w:t xml:space="preserve">Тип – полиэтиленовый </w:t>
            </w:r>
          </w:p>
          <w:p w:rsidR="00A966DB" w:rsidRPr="00A966DB" w:rsidRDefault="00A966DB" w:rsidP="005031BD">
            <w:pPr>
              <w:rPr>
                <w:bCs/>
                <w:sz w:val="28"/>
                <w:szCs w:val="28"/>
              </w:rPr>
            </w:pPr>
            <w:r w:rsidRPr="00A966DB">
              <w:rPr>
                <w:bCs/>
                <w:sz w:val="28"/>
                <w:szCs w:val="28"/>
              </w:rPr>
              <w:t>Объем не менее 2000 л;</w:t>
            </w:r>
          </w:p>
          <w:p w:rsidR="00A966DB" w:rsidRPr="00A966DB" w:rsidRDefault="00A966DB" w:rsidP="005031BD">
            <w:pPr>
              <w:rPr>
                <w:bCs/>
                <w:sz w:val="28"/>
                <w:szCs w:val="28"/>
              </w:rPr>
            </w:pPr>
            <w:r w:rsidRPr="00A966DB">
              <w:rPr>
                <w:bCs/>
                <w:sz w:val="28"/>
                <w:szCs w:val="28"/>
              </w:rPr>
              <w:t>Размер:</w:t>
            </w:r>
          </w:p>
          <w:p w:rsidR="00A966DB" w:rsidRPr="00A966DB" w:rsidRDefault="00A966DB" w:rsidP="00A966DB">
            <w:pPr>
              <w:pStyle w:val="affff7"/>
              <w:numPr>
                <w:ilvl w:val="0"/>
                <w:numId w:val="37"/>
              </w:numPr>
              <w:tabs>
                <w:tab w:val="left" w:pos="205"/>
              </w:tabs>
              <w:spacing w:after="0" w:line="240" w:lineRule="auto"/>
              <w:ind w:left="-78" w:firstLine="0"/>
              <w:jc w:val="both"/>
              <w:rPr>
                <w:rFonts w:ascii="Times New Roman" w:hAnsi="Times New Roman"/>
                <w:bCs/>
                <w:sz w:val="28"/>
                <w:szCs w:val="28"/>
              </w:rPr>
            </w:pPr>
            <w:r w:rsidRPr="00A966DB">
              <w:rPr>
                <w:rFonts w:ascii="Times New Roman" w:hAnsi="Times New Roman"/>
                <w:bCs/>
                <w:sz w:val="28"/>
                <w:szCs w:val="28"/>
              </w:rPr>
              <w:t xml:space="preserve">Высота не более </w:t>
            </w:r>
            <w:r w:rsidRPr="00A966DB">
              <w:rPr>
                <w:rFonts w:ascii="Times New Roman" w:hAnsi="Times New Roman"/>
                <w:sz w:val="28"/>
                <w:szCs w:val="28"/>
              </w:rPr>
              <w:t>2000 мм;</w:t>
            </w:r>
          </w:p>
          <w:p w:rsidR="00A966DB" w:rsidRPr="00A966DB" w:rsidRDefault="00A966DB" w:rsidP="00A966DB">
            <w:pPr>
              <w:pStyle w:val="affff7"/>
              <w:numPr>
                <w:ilvl w:val="0"/>
                <w:numId w:val="37"/>
              </w:numPr>
              <w:tabs>
                <w:tab w:val="left" w:pos="205"/>
              </w:tabs>
              <w:spacing w:after="0" w:line="240" w:lineRule="auto"/>
              <w:ind w:left="-78" w:firstLine="0"/>
              <w:jc w:val="both"/>
              <w:rPr>
                <w:rFonts w:ascii="Times New Roman" w:hAnsi="Times New Roman"/>
                <w:bCs/>
                <w:sz w:val="28"/>
                <w:szCs w:val="28"/>
              </w:rPr>
            </w:pPr>
            <w:r w:rsidRPr="00A966DB">
              <w:rPr>
                <w:rFonts w:ascii="Times New Roman" w:hAnsi="Times New Roman"/>
                <w:sz w:val="28"/>
                <w:szCs w:val="28"/>
              </w:rPr>
              <w:t>Диаметр не менее 1500 мм.</w:t>
            </w:r>
          </w:p>
          <w:p w:rsidR="00A966DB" w:rsidRPr="00A966DB" w:rsidRDefault="00A966DB" w:rsidP="005031BD">
            <w:pPr>
              <w:rPr>
                <w:sz w:val="28"/>
                <w:szCs w:val="28"/>
              </w:rPr>
            </w:pPr>
            <w:r w:rsidRPr="00A966DB">
              <w:rPr>
                <w:sz w:val="28"/>
                <w:szCs w:val="28"/>
              </w:rPr>
              <w:t>Температурный диапазон эксплуатации не более + 60 С.</w:t>
            </w:r>
          </w:p>
          <w:p w:rsidR="00A966DB" w:rsidRPr="00A966DB" w:rsidRDefault="00A966DB" w:rsidP="005031BD">
            <w:pPr>
              <w:rPr>
                <w:sz w:val="28"/>
                <w:szCs w:val="28"/>
              </w:rPr>
            </w:pPr>
            <w:r w:rsidRPr="00A966DB">
              <w:rPr>
                <w:sz w:val="28"/>
                <w:szCs w:val="28"/>
              </w:rPr>
              <w:t>Бак должен быть оснащен крышкой с "дыхательным клапаном" и поплавковым клапаном.</w:t>
            </w:r>
          </w:p>
        </w:tc>
        <w:tc>
          <w:tcPr>
            <w:tcW w:w="682" w:type="dxa"/>
            <w:tcBorders>
              <w:left w:val="single" w:sz="4" w:space="0" w:color="auto"/>
              <w:right w:val="single" w:sz="4" w:space="0" w:color="auto"/>
            </w:tcBorders>
            <w:vAlign w:val="center"/>
          </w:tcPr>
          <w:p w:rsidR="00A966DB" w:rsidRDefault="004C259A" w:rsidP="005031BD">
            <w:pPr>
              <w:jc w:val="center"/>
            </w:pPr>
            <w:r>
              <w:t>3</w:t>
            </w:r>
          </w:p>
        </w:tc>
      </w:tr>
      <w:tr w:rsidR="00A966DB" w:rsidRPr="0065481C" w:rsidTr="00232D93">
        <w:tc>
          <w:tcPr>
            <w:tcW w:w="2665" w:type="dxa"/>
            <w:tcBorders>
              <w:top w:val="single" w:sz="4" w:space="0" w:color="auto"/>
              <w:left w:val="single" w:sz="4" w:space="0" w:color="auto"/>
              <w:bottom w:val="single" w:sz="4" w:space="0" w:color="auto"/>
              <w:right w:val="single" w:sz="4" w:space="0" w:color="auto"/>
            </w:tcBorders>
            <w:vAlign w:val="center"/>
          </w:tcPr>
          <w:p w:rsidR="00A966DB" w:rsidRPr="00A966DB" w:rsidRDefault="00A966DB" w:rsidP="005031BD">
            <w:pPr>
              <w:pStyle w:val="af3"/>
              <w:spacing w:after="0"/>
              <w:jc w:val="center"/>
              <w:rPr>
                <w:rFonts w:ascii="Times New Roman" w:hAnsi="Times New Roman"/>
                <w:b/>
                <w:sz w:val="28"/>
                <w:szCs w:val="28"/>
              </w:rPr>
            </w:pPr>
            <w:r w:rsidRPr="00A966DB">
              <w:rPr>
                <w:rFonts w:ascii="Times New Roman" w:hAnsi="Times New Roman"/>
                <w:b/>
                <w:sz w:val="28"/>
                <w:szCs w:val="28"/>
              </w:rPr>
              <w:t xml:space="preserve">Насос </w:t>
            </w:r>
          </w:p>
        </w:tc>
        <w:tc>
          <w:tcPr>
            <w:tcW w:w="7250" w:type="dxa"/>
            <w:tcBorders>
              <w:top w:val="single" w:sz="4" w:space="0" w:color="auto"/>
              <w:left w:val="single" w:sz="4" w:space="0" w:color="auto"/>
              <w:bottom w:val="single" w:sz="4" w:space="0" w:color="auto"/>
              <w:right w:val="single" w:sz="4" w:space="0" w:color="auto"/>
            </w:tcBorders>
            <w:vAlign w:val="center"/>
          </w:tcPr>
          <w:p w:rsidR="00A966DB" w:rsidRPr="00A966DB" w:rsidRDefault="00A966DB" w:rsidP="005031BD">
            <w:pPr>
              <w:pStyle w:val="af3"/>
              <w:spacing w:after="0"/>
              <w:rPr>
                <w:rFonts w:ascii="Times New Roman" w:hAnsi="Times New Roman"/>
                <w:sz w:val="28"/>
                <w:szCs w:val="28"/>
              </w:rPr>
            </w:pPr>
            <w:r w:rsidRPr="00A966DB">
              <w:rPr>
                <w:rFonts w:ascii="Times New Roman" w:hAnsi="Times New Roman"/>
                <w:sz w:val="28"/>
                <w:szCs w:val="28"/>
              </w:rPr>
              <w:t>Тип – нагнетательный;</w:t>
            </w:r>
          </w:p>
          <w:p w:rsidR="00A966DB" w:rsidRPr="00A966DB" w:rsidRDefault="00A966DB" w:rsidP="005031BD">
            <w:pPr>
              <w:rPr>
                <w:bCs/>
                <w:sz w:val="28"/>
                <w:szCs w:val="28"/>
              </w:rPr>
            </w:pPr>
            <w:r w:rsidRPr="00A966DB">
              <w:rPr>
                <w:bCs/>
                <w:sz w:val="28"/>
                <w:szCs w:val="28"/>
              </w:rPr>
              <w:t>Производительность – не более 1 м</w:t>
            </w:r>
            <w:r w:rsidRPr="00A966DB">
              <w:rPr>
                <w:bCs/>
                <w:sz w:val="28"/>
                <w:szCs w:val="28"/>
                <w:vertAlign w:val="superscript"/>
              </w:rPr>
              <w:t>3</w:t>
            </w:r>
            <w:r w:rsidRPr="00A966DB">
              <w:rPr>
                <w:bCs/>
                <w:sz w:val="28"/>
                <w:szCs w:val="28"/>
              </w:rPr>
              <w:t>/ч;</w:t>
            </w:r>
          </w:p>
          <w:p w:rsidR="00A966DB" w:rsidRPr="00A966DB" w:rsidRDefault="00A966DB" w:rsidP="005031BD">
            <w:pPr>
              <w:rPr>
                <w:bCs/>
                <w:sz w:val="28"/>
                <w:szCs w:val="28"/>
              </w:rPr>
            </w:pPr>
            <w:r w:rsidRPr="00A966DB">
              <w:rPr>
                <w:bCs/>
                <w:sz w:val="28"/>
                <w:szCs w:val="28"/>
              </w:rPr>
              <w:t>Напор – не менее 5 м;</w:t>
            </w:r>
          </w:p>
          <w:p w:rsidR="00A966DB" w:rsidRPr="00A966DB" w:rsidRDefault="00A966DB" w:rsidP="005031BD">
            <w:pPr>
              <w:rPr>
                <w:bCs/>
                <w:sz w:val="28"/>
                <w:szCs w:val="28"/>
              </w:rPr>
            </w:pPr>
            <w:r w:rsidRPr="00A966DB">
              <w:rPr>
                <w:bCs/>
                <w:sz w:val="28"/>
                <w:szCs w:val="28"/>
              </w:rPr>
              <w:t>Рабочее давление не менее 2 атм.;</w:t>
            </w:r>
          </w:p>
          <w:p w:rsidR="00A966DB" w:rsidRPr="00A966DB" w:rsidRDefault="00A966DB" w:rsidP="005031BD">
            <w:pPr>
              <w:pStyle w:val="af3"/>
              <w:spacing w:after="0"/>
              <w:rPr>
                <w:rFonts w:ascii="Times New Roman" w:hAnsi="Times New Roman"/>
                <w:sz w:val="28"/>
                <w:szCs w:val="28"/>
              </w:rPr>
            </w:pPr>
            <w:r w:rsidRPr="00A966DB">
              <w:rPr>
                <w:rFonts w:ascii="Times New Roman" w:hAnsi="Times New Roman"/>
                <w:sz w:val="28"/>
                <w:szCs w:val="28"/>
              </w:rPr>
              <w:t>Напряжение: 220 В;</w:t>
            </w:r>
          </w:p>
          <w:p w:rsidR="00A966DB" w:rsidRPr="00A966DB" w:rsidRDefault="00A966DB" w:rsidP="005031BD">
            <w:pPr>
              <w:pStyle w:val="af3"/>
              <w:spacing w:after="0"/>
              <w:rPr>
                <w:rFonts w:ascii="Times New Roman" w:hAnsi="Times New Roman"/>
                <w:sz w:val="28"/>
                <w:szCs w:val="28"/>
              </w:rPr>
            </w:pPr>
            <w:r w:rsidRPr="00A966DB">
              <w:rPr>
                <w:rFonts w:ascii="Times New Roman" w:hAnsi="Times New Roman"/>
                <w:sz w:val="28"/>
                <w:szCs w:val="28"/>
              </w:rPr>
              <w:t>Частота тока: Не более 50 Гц;</w:t>
            </w:r>
          </w:p>
          <w:p w:rsidR="00A966DB" w:rsidRPr="00A966DB" w:rsidRDefault="00A966DB" w:rsidP="005031BD">
            <w:pPr>
              <w:rPr>
                <w:bCs/>
                <w:sz w:val="28"/>
                <w:szCs w:val="28"/>
              </w:rPr>
            </w:pPr>
            <w:r w:rsidRPr="00A966DB">
              <w:rPr>
                <w:sz w:val="28"/>
                <w:szCs w:val="28"/>
              </w:rPr>
              <w:t>Потребляемая мощность: не более 3 кВт*ч</w:t>
            </w:r>
            <w:r w:rsidRPr="00A966DB">
              <w:rPr>
                <w:bCs/>
                <w:sz w:val="28"/>
                <w:szCs w:val="28"/>
              </w:rPr>
              <w:t>.</w:t>
            </w:r>
          </w:p>
        </w:tc>
        <w:tc>
          <w:tcPr>
            <w:tcW w:w="682" w:type="dxa"/>
            <w:tcBorders>
              <w:left w:val="single" w:sz="4" w:space="0" w:color="auto"/>
              <w:right w:val="single" w:sz="4" w:space="0" w:color="auto"/>
            </w:tcBorders>
            <w:vAlign w:val="center"/>
          </w:tcPr>
          <w:p w:rsidR="00A966DB" w:rsidRDefault="00A966DB" w:rsidP="005031BD">
            <w:pPr>
              <w:jc w:val="center"/>
            </w:pPr>
            <w:r>
              <w:t>1</w:t>
            </w:r>
          </w:p>
        </w:tc>
      </w:tr>
      <w:tr w:rsidR="00A966DB" w:rsidRPr="0065481C" w:rsidTr="00232D93">
        <w:tc>
          <w:tcPr>
            <w:tcW w:w="2665" w:type="dxa"/>
            <w:tcBorders>
              <w:top w:val="single" w:sz="4" w:space="0" w:color="auto"/>
              <w:left w:val="single" w:sz="4" w:space="0" w:color="auto"/>
              <w:bottom w:val="single" w:sz="4" w:space="0" w:color="auto"/>
              <w:right w:val="single" w:sz="4" w:space="0" w:color="auto"/>
            </w:tcBorders>
            <w:vAlign w:val="center"/>
          </w:tcPr>
          <w:p w:rsidR="00A966DB" w:rsidRPr="00A966DB" w:rsidRDefault="00A966DB" w:rsidP="005031BD">
            <w:pPr>
              <w:pStyle w:val="af3"/>
              <w:spacing w:after="0"/>
              <w:jc w:val="center"/>
              <w:rPr>
                <w:rFonts w:ascii="Times New Roman" w:hAnsi="Times New Roman"/>
                <w:b/>
                <w:sz w:val="28"/>
                <w:szCs w:val="28"/>
              </w:rPr>
            </w:pPr>
          </w:p>
        </w:tc>
        <w:tc>
          <w:tcPr>
            <w:tcW w:w="7250" w:type="dxa"/>
            <w:tcBorders>
              <w:top w:val="single" w:sz="4" w:space="0" w:color="auto"/>
              <w:left w:val="single" w:sz="4" w:space="0" w:color="auto"/>
              <w:bottom w:val="single" w:sz="4" w:space="0" w:color="auto"/>
              <w:right w:val="single" w:sz="4" w:space="0" w:color="auto"/>
            </w:tcBorders>
            <w:vAlign w:val="center"/>
          </w:tcPr>
          <w:p w:rsidR="00A966DB" w:rsidRPr="00A966DB" w:rsidRDefault="00A966DB" w:rsidP="005031BD">
            <w:pPr>
              <w:rPr>
                <w:bCs/>
                <w:sz w:val="28"/>
                <w:szCs w:val="28"/>
              </w:rPr>
            </w:pPr>
            <w:r w:rsidRPr="00A966DB">
              <w:rPr>
                <w:bCs/>
                <w:sz w:val="28"/>
                <w:szCs w:val="28"/>
              </w:rPr>
              <w:t>Труба пластиковая диаметром не более 32 мм, давление не менее 10 атм.</w:t>
            </w:r>
          </w:p>
        </w:tc>
        <w:tc>
          <w:tcPr>
            <w:tcW w:w="682" w:type="dxa"/>
            <w:tcBorders>
              <w:left w:val="single" w:sz="4" w:space="0" w:color="auto"/>
              <w:right w:val="single" w:sz="4" w:space="0" w:color="auto"/>
            </w:tcBorders>
            <w:vAlign w:val="center"/>
          </w:tcPr>
          <w:p w:rsidR="00A966DB" w:rsidRDefault="00A966DB" w:rsidP="005031BD">
            <w:pPr>
              <w:ind w:right="-108"/>
              <w:jc w:val="center"/>
            </w:pPr>
            <w:r>
              <w:t>90 п.м.</w:t>
            </w:r>
          </w:p>
        </w:tc>
      </w:tr>
      <w:tr w:rsidR="00A966DB" w:rsidRPr="0065481C" w:rsidTr="00232D93">
        <w:tc>
          <w:tcPr>
            <w:tcW w:w="2665" w:type="dxa"/>
            <w:tcBorders>
              <w:top w:val="single" w:sz="4" w:space="0" w:color="auto"/>
              <w:left w:val="single" w:sz="4" w:space="0" w:color="auto"/>
              <w:bottom w:val="single" w:sz="4" w:space="0" w:color="auto"/>
              <w:right w:val="single" w:sz="4" w:space="0" w:color="auto"/>
            </w:tcBorders>
            <w:vAlign w:val="center"/>
          </w:tcPr>
          <w:p w:rsidR="00A966DB" w:rsidRPr="00A966DB" w:rsidRDefault="00A966DB" w:rsidP="005031BD">
            <w:pPr>
              <w:pStyle w:val="af3"/>
              <w:spacing w:after="0"/>
              <w:jc w:val="center"/>
              <w:rPr>
                <w:rFonts w:ascii="Times New Roman" w:hAnsi="Times New Roman"/>
                <w:b/>
                <w:sz w:val="28"/>
                <w:szCs w:val="28"/>
              </w:rPr>
            </w:pPr>
          </w:p>
        </w:tc>
        <w:tc>
          <w:tcPr>
            <w:tcW w:w="7250" w:type="dxa"/>
            <w:tcBorders>
              <w:top w:val="single" w:sz="4" w:space="0" w:color="auto"/>
              <w:left w:val="single" w:sz="4" w:space="0" w:color="auto"/>
              <w:bottom w:val="single" w:sz="4" w:space="0" w:color="auto"/>
              <w:right w:val="single" w:sz="4" w:space="0" w:color="auto"/>
            </w:tcBorders>
            <w:vAlign w:val="center"/>
          </w:tcPr>
          <w:p w:rsidR="00A966DB" w:rsidRPr="00A966DB" w:rsidRDefault="00A966DB" w:rsidP="005031BD">
            <w:pPr>
              <w:rPr>
                <w:bCs/>
                <w:sz w:val="28"/>
                <w:szCs w:val="28"/>
              </w:rPr>
            </w:pPr>
            <w:r w:rsidRPr="00A966DB">
              <w:rPr>
                <w:color w:val="000000"/>
                <w:sz w:val="28"/>
                <w:szCs w:val="28"/>
                <w:shd w:val="clear" w:color="auto" w:fill="FFFFFF"/>
              </w:rPr>
              <w:t>Аппарат раздачи воды (раздаточное устройство с клапанным устройством) – 1 шт.</w:t>
            </w:r>
          </w:p>
        </w:tc>
        <w:tc>
          <w:tcPr>
            <w:tcW w:w="682" w:type="dxa"/>
            <w:tcBorders>
              <w:left w:val="single" w:sz="4" w:space="0" w:color="auto"/>
              <w:right w:val="single" w:sz="4" w:space="0" w:color="auto"/>
            </w:tcBorders>
            <w:vAlign w:val="center"/>
          </w:tcPr>
          <w:p w:rsidR="00A966DB" w:rsidRDefault="00A966DB" w:rsidP="005031BD">
            <w:pPr>
              <w:jc w:val="center"/>
            </w:pPr>
            <w:r>
              <w:t>1</w:t>
            </w:r>
          </w:p>
        </w:tc>
      </w:tr>
      <w:tr w:rsidR="00A966DB" w:rsidRPr="0065481C" w:rsidTr="00232D93">
        <w:tc>
          <w:tcPr>
            <w:tcW w:w="2665" w:type="dxa"/>
            <w:tcBorders>
              <w:top w:val="single" w:sz="4" w:space="0" w:color="auto"/>
              <w:left w:val="single" w:sz="4" w:space="0" w:color="auto"/>
              <w:bottom w:val="single" w:sz="4" w:space="0" w:color="auto"/>
              <w:right w:val="single" w:sz="4" w:space="0" w:color="auto"/>
            </w:tcBorders>
            <w:vAlign w:val="center"/>
          </w:tcPr>
          <w:p w:rsidR="00A966DB" w:rsidRPr="00A966DB" w:rsidRDefault="00A966DB" w:rsidP="005031BD">
            <w:pPr>
              <w:pStyle w:val="af3"/>
              <w:rPr>
                <w:rFonts w:ascii="Times New Roman" w:hAnsi="Times New Roman"/>
                <w:b/>
                <w:sz w:val="28"/>
                <w:szCs w:val="28"/>
              </w:rPr>
            </w:pPr>
            <w:r w:rsidRPr="00A966DB">
              <w:rPr>
                <w:rFonts w:ascii="Times New Roman" w:hAnsi="Times New Roman"/>
                <w:b/>
                <w:sz w:val="28"/>
                <w:szCs w:val="28"/>
              </w:rPr>
              <w:t>Размещение:</w:t>
            </w:r>
          </w:p>
        </w:tc>
        <w:tc>
          <w:tcPr>
            <w:tcW w:w="7250" w:type="dxa"/>
            <w:tcBorders>
              <w:top w:val="single" w:sz="4" w:space="0" w:color="auto"/>
              <w:left w:val="single" w:sz="4" w:space="0" w:color="auto"/>
              <w:bottom w:val="single" w:sz="4" w:space="0" w:color="auto"/>
              <w:right w:val="single" w:sz="4" w:space="0" w:color="auto"/>
            </w:tcBorders>
            <w:vAlign w:val="center"/>
          </w:tcPr>
          <w:p w:rsidR="00A966DB" w:rsidRPr="00B02519" w:rsidRDefault="00A966DB" w:rsidP="005031BD">
            <w:pPr>
              <w:pStyle w:val="af3"/>
              <w:shd w:val="clear" w:color="auto" w:fill="FFFFFF"/>
              <w:spacing w:after="0" w:line="300" w:lineRule="atLeast"/>
              <w:rPr>
                <w:rFonts w:ascii="Times New Roman" w:hAnsi="Times New Roman"/>
                <w:b/>
                <w:sz w:val="28"/>
                <w:szCs w:val="28"/>
              </w:rPr>
            </w:pPr>
            <w:r w:rsidRPr="00B02519">
              <w:rPr>
                <w:rFonts w:ascii="Times New Roman" w:hAnsi="Times New Roman"/>
                <w:sz w:val="28"/>
                <w:szCs w:val="28"/>
              </w:rPr>
              <w:t>Установку разместить в модульном здании (блок - боксе) размером не менее (ширина 2500 см </w:t>
            </w:r>
            <w:proofErr w:type="spellStart"/>
            <w:r w:rsidRPr="00B02519">
              <w:rPr>
                <w:rFonts w:ascii="Times New Roman" w:hAnsi="Times New Roman"/>
                <w:sz w:val="28"/>
                <w:szCs w:val="28"/>
              </w:rPr>
              <w:t>х</w:t>
            </w:r>
            <w:proofErr w:type="spellEnd"/>
            <w:r w:rsidRPr="00B02519">
              <w:rPr>
                <w:rFonts w:ascii="Times New Roman" w:hAnsi="Times New Roman"/>
                <w:sz w:val="28"/>
                <w:szCs w:val="28"/>
              </w:rPr>
              <w:t> длина 5000 см </w:t>
            </w:r>
            <w:proofErr w:type="spellStart"/>
            <w:r w:rsidRPr="00B02519">
              <w:rPr>
                <w:rFonts w:ascii="Times New Roman" w:hAnsi="Times New Roman"/>
                <w:sz w:val="28"/>
                <w:szCs w:val="28"/>
              </w:rPr>
              <w:t>х</w:t>
            </w:r>
            <w:proofErr w:type="spellEnd"/>
            <w:r w:rsidRPr="00B02519">
              <w:rPr>
                <w:rFonts w:ascii="Times New Roman" w:hAnsi="Times New Roman"/>
                <w:sz w:val="28"/>
                <w:szCs w:val="28"/>
              </w:rPr>
              <w:t> высота 2700 см)</w:t>
            </w:r>
            <w:r w:rsidRPr="00B02519">
              <w:rPr>
                <w:rFonts w:ascii="Times New Roman" w:hAnsi="Times New Roman"/>
                <w:b/>
                <w:sz w:val="28"/>
                <w:szCs w:val="28"/>
              </w:rPr>
              <w:t>,</w:t>
            </w:r>
            <w:r w:rsidRPr="00B02519">
              <w:rPr>
                <w:rFonts w:ascii="Times New Roman" w:hAnsi="Times New Roman"/>
                <w:sz w:val="28"/>
                <w:szCs w:val="28"/>
              </w:rPr>
              <w:t> с оборудованием зоны технического обслуживания водоочистной установки.</w:t>
            </w:r>
          </w:p>
          <w:p w:rsidR="00A966DB" w:rsidRPr="00B02519" w:rsidRDefault="00A966DB" w:rsidP="005031BD">
            <w:pPr>
              <w:pStyle w:val="af3"/>
              <w:shd w:val="clear" w:color="auto" w:fill="FFFFFF"/>
              <w:spacing w:after="0" w:line="300" w:lineRule="atLeast"/>
              <w:rPr>
                <w:rFonts w:ascii="Times New Roman" w:hAnsi="Times New Roman"/>
                <w:sz w:val="28"/>
                <w:szCs w:val="28"/>
              </w:rPr>
            </w:pPr>
            <w:r w:rsidRPr="00B02519">
              <w:rPr>
                <w:rFonts w:ascii="Times New Roman" w:hAnsi="Times New Roman"/>
                <w:sz w:val="28"/>
                <w:szCs w:val="28"/>
              </w:rPr>
              <w:t xml:space="preserve">Блок-бокс должен быть разработан и изготовлен с соблюдением действующих норм и правил, соответствовать требованиям и правилам </w:t>
            </w:r>
            <w:proofErr w:type="spellStart"/>
            <w:r w:rsidRPr="00B02519">
              <w:rPr>
                <w:rFonts w:ascii="Times New Roman" w:hAnsi="Times New Roman"/>
                <w:sz w:val="28"/>
                <w:szCs w:val="28"/>
              </w:rPr>
              <w:t>взрыво-пожаробезопасности</w:t>
            </w:r>
            <w:proofErr w:type="spellEnd"/>
            <w:r w:rsidRPr="00B02519">
              <w:rPr>
                <w:rFonts w:ascii="Times New Roman" w:hAnsi="Times New Roman"/>
                <w:sz w:val="28"/>
                <w:szCs w:val="28"/>
              </w:rPr>
              <w:t xml:space="preserve"> (ГОСТ 12.1.004-91).</w:t>
            </w:r>
          </w:p>
          <w:p w:rsidR="00A966DB" w:rsidRPr="00B02519" w:rsidRDefault="00A966DB" w:rsidP="005031BD">
            <w:pPr>
              <w:pStyle w:val="af3"/>
              <w:shd w:val="clear" w:color="auto" w:fill="FFFFFF"/>
              <w:spacing w:after="0" w:line="300" w:lineRule="atLeast"/>
              <w:rPr>
                <w:rFonts w:ascii="Times New Roman" w:hAnsi="Times New Roman"/>
                <w:sz w:val="28"/>
                <w:szCs w:val="28"/>
              </w:rPr>
            </w:pPr>
            <w:r w:rsidRPr="00B02519">
              <w:rPr>
                <w:rFonts w:ascii="Times New Roman" w:hAnsi="Times New Roman"/>
                <w:sz w:val="28"/>
                <w:szCs w:val="28"/>
              </w:rPr>
              <w:t>Блок-бокс должен включать в себя все необходимое инженерное обеспечение (оборудование, отопление, кондиционирование, освещение, сигнализацию).</w:t>
            </w:r>
          </w:p>
          <w:p w:rsidR="00A966DB" w:rsidRPr="00B02519" w:rsidRDefault="00A966DB" w:rsidP="005031BD">
            <w:pPr>
              <w:pStyle w:val="af3"/>
              <w:shd w:val="clear" w:color="auto" w:fill="FFFFFF"/>
              <w:spacing w:after="0" w:line="300" w:lineRule="atLeast"/>
              <w:rPr>
                <w:rFonts w:ascii="Times New Roman" w:hAnsi="Times New Roman"/>
                <w:sz w:val="28"/>
                <w:szCs w:val="28"/>
              </w:rPr>
            </w:pPr>
            <w:r w:rsidRPr="00B02519">
              <w:rPr>
                <w:rFonts w:ascii="Times New Roman" w:hAnsi="Times New Roman"/>
                <w:sz w:val="28"/>
                <w:szCs w:val="28"/>
              </w:rPr>
              <w:t xml:space="preserve">Блок-бокс должен обладать жесткостью конструкций, обеспечивающей после выполнения процессов </w:t>
            </w:r>
            <w:r w:rsidRPr="00B02519">
              <w:rPr>
                <w:rFonts w:ascii="Times New Roman" w:hAnsi="Times New Roman"/>
                <w:sz w:val="28"/>
                <w:szCs w:val="28"/>
              </w:rPr>
              <w:lastRenderedPageBreak/>
              <w:t>транспортирования, такелажа и монтажа пуск в эксплуатацию без ревизии и разборки.</w:t>
            </w:r>
          </w:p>
          <w:p w:rsidR="00A966DB" w:rsidRPr="00B02519" w:rsidRDefault="00A966DB" w:rsidP="005031BD">
            <w:pPr>
              <w:pStyle w:val="af3"/>
              <w:shd w:val="clear" w:color="auto" w:fill="FFFFFF"/>
              <w:spacing w:after="0" w:line="300" w:lineRule="atLeast"/>
              <w:rPr>
                <w:rFonts w:ascii="Times New Roman" w:hAnsi="Times New Roman"/>
                <w:sz w:val="28"/>
                <w:szCs w:val="28"/>
              </w:rPr>
            </w:pPr>
            <w:r w:rsidRPr="00B02519">
              <w:rPr>
                <w:rFonts w:ascii="Times New Roman" w:hAnsi="Times New Roman"/>
                <w:sz w:val="28"/>
                <w:szCs w:val="28"/>
              </w:rPr>
              <w:t xml:space="preserve">Конструкция </w:t>
            </w:r>
            <w:proofErr w:type="spellStart"/>
            <w:r w:rsidRPr="00B02519">
              <w:rPr>
                <w:rFonts w:ascii="Times New Roman" w:hAnsi="Times New Roman"/>
                <w:sz w:val="28"/>
                <w:szCs w:val="28"/>
              </w:rPr>
              <w:t>блок-бокса</w:t>
            </w:r>
            <w:proofErr w:type="spellEnd"/>
            <w:r w:rsidRPr="00B02519">
              <w:rPr>
                <w:rFonts w:ascii="Times New Roman" w:hAnsi="Times New Roman"/>
                <w:sz w:val="28"/>
                <w:szCs w:val="28"/>
              </w:rPr>
              <w:t xml:space="preserve"> должна позволять его установку на ленточный фундамент.</w:t>
            </w:r>
          </w:p>
          <w:p w:rsidR="00A966DB" w:rsidRPr="00B02519" w:rsidRDefault="00A966DB" w:rsidP="005031BD">
            <w:pPr>
              <w:pStyle w:val="af3"/>
              <w:shd w:val="clear" w:color="auto" w:fill="FFFFFF"/>
              <w:spacing w:after="0" w:line="300" w:lineRule="atLeast"/>
              <w:rPr>
                <w:rFonts w:ascii="Times New Roman" w:hAnsi="Times New Roman"/>
                <w:sz w:val="28"/>
                <w:szCs w:val="28"/>
              </w:rPr>
            </w:pPr>
            <w:r w:rsidRPr="00B02519">
              <w:rPr>
                <w:rFonts w:ascii="Times New Roman" w:hAnsi="Times New Roman"/>
                <w:sz w:val="28"/>
                <w:szCs w:val="28"/>
              </w:rPr>
              <w:t xml:space="preserve">В основании должны быть предусмотрены сквозные отверстия для подвода кабелей к оборудованию, установленному в </w:t>
            </w:r>
            <w:proofErr w:type="spellStart"/>
            <w:r w:rsidRPr="00B02519">
              <w:rPr>
                <w:rFonts w:ascii="Times New Roman" w:hAnsi="Times New Roman"/>
                <w:sz w:val="28"/>
                <w:szCs w:val="28"/>
              </w:rPr>
              <w:t>блок-боксе</w:t>
            </w:r>
            <w:proofErr w:type="spellEnd"/>
            <w:r w:rsidRPr="00B02519">
              <w:rPr>
                <w:rFonts w:ascii="Times New Roman" w:hAnsi="Times New Roman"/>
                <w:sz w:val="28"/>
                <w:szCs w:val="28"/>
              </w:rPr>
              <w:t>. В данные отверстия предусмотреть установку специальных устройств (трубных блоков и т.п.) для ввода вывода кабеля с последующим уплотнением.</w:t>
            </w:r>
          </w:p>
          <w:p w:rsidR="00A966DB" w:rsidRPr="00B02519" w:rsidRDefault="00A966DB" w:rsidP="005031BD">
            <w:pPr>
              <w:pStyle w:val="af3"/>
              <w:shd w:val="clear" w:color="auto" w:fill="FFFFFF"/>
              <w:spacing w:after="0" w:line="300" w:lineRule="atLeast"/>
              <w:rPr>
                <w:rFonts w:ascii="Times New Roman" w:hAnsi="Times New Roman"/>
                <w:sz w:val="28"/>
                <w:szCs w:val="28"/>
              </w:rPr>
            </w:pPr>
            <w:r w:rsidRPr="00B02519">
              <w:rPr>
                <w:rFonts w:ascii="Times New Roman" w:hAnsi="Times New Roman"/>
                <w:sz w:val="28"/>
                <w:szCs w:val="28"/>
              </w:rPr>
              <w:t xml:space="preserve">Конструкция изделия должна соответствовать требованиям ГОСТ 12.2.003-91, ГОСТ 12.1.005-88. Климатическое исполнение </w:t>
            </w:r>
            <w:proofErr w:type="spellStart"/>
            <w:r w:rsidRPr="00B02519">
              <w:rPr>
                <w:rFonts w:ascii="Times New Roman" w:hAnsi="Times New Roman"/>
                <w:sz w:val="28"/>
                <w:szCs w:val="28"/>
              </w:rPr>
              <w:t>блок-бокса</w:t>
            </w:r>
            <w:proofErr w:type="spellEnd"/>
            <w:r w:rsidRPr="00B02519">
              <w:rPr>
                <w:rFonts w:ascii="Times New Roman" w:hAnsi="Times New Roman"/>
                <w:sz w:val="28"/>
                <w:szCs w:val="28"/>
              </w:rPr>
              <w:t xml:space="preserve"> – «О2» по ГОСТ 22853-86.</w:t>
            </w:r>
          </w:p>
          <w:p w:rsidR="00A966DB" w:rsidRPr="00B02519" w:rsidRDefault="00A966DB" w:rsidP="005031BD">
            <w:pPr>
              <w:pStyle w:val="af3"/>
              <w:shd w:val="clear" w:color="auto" w:fill="FFFFFF"/>
              <w:spacing w:after="0" w:line="300" w:lineRule="atLeast"/>
              <w:rPr>
                <w:rFonts w:ascii="Times New Roman" w:hAnsi="Times New Roman"/>
                <w:sz w:val="28"/>
                <w:szCs w:val="28"/>
              </w:rPr>
            </w:pPr>
            <w:r w:rsidRPr="00B02519">
              <w:rPr>
                <w:rFonts w:ascii="Times New Roman" w:hAnsi="Times New Roman"/>
                <w:sz w:val="28"/>
                <w:szCs w:val="28"/>
              </w:rPr>
              <w:t xml:space="preserve">В </w:t>
            </w:r>
            <w:proofErr w:type="spellStart"/>
            <w:r w:rsidRPr="00B02519">
              <w:rPr>
                <w:rFonts w:ascii="Times New Roman" w:hAnsi="Times New Roman"/>
                <w:sz w:val="28"/>
                <w:szCs w:val="28"/>
              </w:rPr>
              <w:t>блок-боксе</w:t>
            </w:r>
            <w:proofErr w:type="spellEnd"/>
            <w:r w:rsidRPr="00B02519">
              <w:rPr>
                <w:rFonts w:ascii="Times New Roman" w:hAnsi="Times New Roman"/>
                <w:sz w:val="28"/>
                <w:szCs w:val="28"/>
              </w:rPr>
              <w:t xml:space="preserve"> предусмотреть отдельное помещение для раздачи питьевой воды в тару потребителя. Помещение должно соответствовать всем санитарным и противопожарным нормам и правилам РФ.</w:t>
            </w:r>
          </w:p>
          <w:p w:rsidR="00A966DB" w:rsidRPr="00A966DB" w:rsidRDefault="00A966DB" w:rsidP="005031BD">
            <w:pPr>
              <w:pStyle w:val="af3"/>
              <w:shd w:val="clear" w:color="auto" w:fill="FFFFFF"/>
              <w:spacing w:after="0" w:line="300" w:lineRule="atLeast"/>
              <w:rPr>
                <w:rFonts w:ascii="Times New Roman" w:hAnsi="Times New Roman"/>
                <w:color w:val="212121"/>
                <w:sz w:val="28"/>
                <w:szCs w:val="28"/>
              </w:rPr>
            </w:pPr>
            <w:r w:rsidRPr="00B02519">
              <w:rPr>
                <w:rFonts w:ascii="Times New Roman" w:hAnsi="Times New Roman"/>
                <w:sz w:val="28"/>
                <w:szCs w:val="28"/>
              </w:rPr>
              <w:t>Изготовитель должен предоставить все сертификаты соответствия на применяемые материалы и изделия.</w:t>
            </w:r>
          </w:p>
        </w:tc>
        <w:tc>
          <w:tcPr>
            <w:tcW w:w="682" w:type="dxa"/>
            <w:tcBorders>
              <w:top w:val="single" w:sz="4" w:space="0" w:color="auto"/>
              <w:left w:val="single" w:sz="4" w:space="0" w:color="auto"/>
              <w:bottom w:val="single" w:sz="4" w:space="0" w:color="auto"/>
              <w:right w:val="single" w:sz="4" w:space="0" w:color="auto"/>
            </w:tcBorders>
            <w:vAlign w:val="center"/>
          </w:tcPr>
          <w:p w:rsidR="00A966DB" w:rsidRPr="0065481C" w:rsidRDefault="00A966DB" w:rsidP="005031BD">
            <w:r>
              <w:lastRenderedPageBreak/>
              <w:t>1</w:t>
            </w:r>
          </w:p>
        </w:tc>
      </w:tr>
    </w:tbl>
    <w:p w:rsidR="00232D93" w:rsidRPr="00B02519" w:rsidRDefault="00C863B7" w:rsidP="00C863B7">
      <w:pPr>
        <w:tabs>
          <w:tab w:val="left" w:pos="0"/>
        </w:tabs>
        <w:spacing w:line="276" w:lineRule="auto"/>
        <w:ind w:hanging="567"/>
        <w:rPr>
          <w:b/>
          <w:bCs/>
          <w:caps/>
        </w:rPr>
      </w:pPr>
      <w:r>
        <w:rPr>
          <w:shd w:val="clear" w:color="auto" w:fill="FFFFFF"/>
        </w:rPr>
        <w:lastRenderedPageBreak/>
        <w:tab/>
      </w:r>
      <w:r w:rsidR="00232D93" w:rsidRPr="00B02519">
        <w:rPr>
          <w:shd w:val="clear" w:color="auto" w:fill="FFFFFF"/>
        </w:rPr>
        <w:t xml:space="preserve">Все материалы, используемые для производства работ, должны быть высокого качества и разрешены для применения в соответствующих объектах. Материалы, которые используются при производстве работ также должны строго соответствовать ГОСТ, </w:t>
      </w:r>
      <w:proofErr w:type="spellStart"/>
      <w:r w:rsidR="00232D93" w:rsidRPr="00B02519">
        <w:rPr>
          <w:shd w:val="clear" w:color="auto" w:fill="FFFFFF"/>
        </w:rPr>
        <w:t>СНиП</w:t>
      </w:r>
      <w:proofErr w:type="spellEnd"/>
      <w:r w:rsidR="00232D93" w:rsidRPr="00B02519">
        <w:rPr>
          <w:shd w:val="clear" w:color="auto" w:fill="FFFFFF"/>
        </w:rPr>
        <w:t xml:space="preserve">, </w:t>
      </w:r>
      <w:proofErr w:type="spellStart"/>
      <w:r w:rsidR="00232D93" w:rsidRPr="00B02519">
        <w:rPr>
          <w:shd w:val="clear" w:color="auto" w:fill="FFFFFF"/>
        </w:rPr>
        <w:t>СаНПиН</w:t>
      </w:r>
      <w:proofErr w:type="spellEnd"/>
      <w:r w:rsidR="00232D93" w:rsidRPr="00B02519">
        <w:rPr>
          <w:shd w:val="clear" w:color="auto" w:fill="FFFFFF"/>
        </w:rPr>
        <w:t>, Техническим условиям, технической части настоящей документации на каждый вид работ.</w:t>
      </w:r>
      <w:r w:rsidR="00232D93" w:rsidRPr="00B02519">
        <w:rPr>
          <w:rStyle w:val="apple-converted-space"/>
          <w:shd w:val="clear" w:color="auto" w:fill="FFFFFF"/>
        </w:rPr>
        <w:t> </w:t>
      </w:r>
      <w:r w:rsidR="00232D93" w:rsidRPr="00B02519">
        <w:rPr>
          <w:shd w:val="clear" w:color="auto" w:fill="FFFFFF"/>
        </w:rPr>
        <w:t>Установка ультрафиолетового обеззараживания должна быть проточного типа.</w:t>
      </w:r>
      <w:r w:rsidR="00232D93" w:rsidRPr="00B02519">
        <w:rPr>
          <w:rStyle w:val="apple-converted-space"/>
          <w:shd w:val="clear" w:color="auto" w:fill="FFFFFF"/>
        </w:rPr>
        <w:t> </w:t>
      </w:r>
      <w:r w:rsidR="00232D93" w:rsidRPr="00B02519">
        <w:rPr>
          <w:shd w:val="clear" w:color="auto" w:fill="FFFFFF"/>
        </w:rPr>
        <w:t>При выполнении работ должны использоваться материалы новые, ранее не использованные и не имеющие дефектов.</w:t>
      </w:r>
    </w:p>
    <w:p w:rsidR="00A966DB" w:rsidRPr="00B02519" w:rsidRDefault="00A966DB" w:rsidP="00C863B7">
      <w:pPr>
        <w:ind w:left="-120"/>
      </w:pPr>
      <w:r w:rsidRPr="00B02519">
        <w:t xml:space="preserve">В цену товара должны </w:t>
      </w:r>
      <w:r w:rsidR="00C863B7" w:rsidRPr="00B02519">
        <w:t>быть включены</w:t>
      </w:r>
      <w:r w:rsidRPr="00B02519">
        <w:t xml:space="preserve"> затраты на:</w:t>
      </w:r>
    </w:p>
    <w:p w:rsidR="00A966DB" w:rsidRPr="00B02519" w:rsidRDefault="00A966DB" w:rsidP="00A966DB">
      <w:pPr>
        <w:ind w:left="-120"/>
      </w:pPr>
      <w:r w:rsidRPr="00B02519">
        <w:t>- Выполнение присоединения к с</w:t>
      </w:r>
      <w:r w:rsidR="00BA52C5">
        <w:t>уществующим сетям водоснабжения и электроснабжения.</w:t>
      </w:r>
    </w:p>
    <w:p w:rsidR="00A966DB" w:rsidRPr="00B02519" w:rsidRDefault="00A966DB" w:rsidP="00A966DB">
      <w:pPr>
        <w:ind w:left="-120"/>
      </w:pPr>
      <w:r w:rsidRPr="00B02519">
        <w:t>- доставку до места поставки: Ростовская область, Дубовский район, х. Семичный</w:t>
      </w:r>
      <w:r w:rsidR="00705A38">
        <w:t>, ул. Центральная</w:t>
      </w:r>
    </w:p>
    <w:p w:rsidR="00A966DB" w:rsidRPr="00B02519" w:rsidRDefault="00A966DB" w:rsidP="00A966DB">
      <w:pPr>
        <w:ind w:left="-120"/>
      </w:pPr>
      <w:r w:rsidRPr="00B02519">
        <w:t xml:space="preserve">- пуско-наладочные и </w:t>
      </w:r>
      <w:proofErr w:type="spellStart"/>
      <w:r w:rsidRPr="00B02519">
        <w:t>шеф-монтажные</w:t>
      </w:r>
      <w:proofErr w:type="spellEnd"/>
      <w:r w:rsidRPr="00B02519">
        <w:t xml:space="preserve"> работы.</w:t>
      </w:r>
    </w:p>
    <w:p w:rsidR="00A966DB" w:rsidRPr="00B02519" w:rsidRDefault="00A966DB" w:rsidP="00A966DB">
      <w:pPr>
        <w:rPr>
          <w:sz w:val="20"/>
          <w:szCs w:val="20"/>
        </w:rPr>
      </w:pPr>
    </w:p>
    <w:p w:rsidR="0040217C" w:rsidRPr="00B02519" w:rsidRDefault="0040217C" w:rsidP="0040217C">
      <w:pPr>
        <w:ind w:firstLine="709"/>
        <w:rPr>
          <w:sz w:val="28"/>
          <w:szCs w:val="34"/>
        </w:rPr>
      </w:pPr>
    </w:p>
    <w:p w:rsidR="00D90783" w:rsidRDefault="00D90783" w:rsidP="0040217C">
      <w:pPr>
        <w:ind w:firstLine="709"/>
        <w:rPr>
          <w:sz w:val="28"/>
          <w:szCs w:val="34"/>
        </w:rPr>
      </w:pPr>
    </w:p>
    <w:p w:rsidR="00D90783" w:rsidRDefault="00D90783" w:rsidP="0040217C">
      <w:pPr>
        <w:ind w:firstLine="709"/>
        <w:rPr>
          <w:sz w:val="28"/>
          <w:szCs w:val="34"/>
        </w:rPr>
      </w:pPr>
    </w:p>
    <w:p w:rsidR="00D90783" w:rsidRDefault="00D90783" w:rsidP="0040217C">
      <w:pPr>
        <w:ind w:firstLine="709"/>
        <w:rPr>
          <w:sz w:val="28"/>
          <w:szCs w:val="34"/>
        </w:rPr>
      </w:pPr>
    </w:p>
    <w:p w:rsidR="005427EE" w:rsidRDefault="005427EE" w:rsidP="0040217C">
      <w:pPr>
        <w:ind w:firstLine="709"/>
        <w:rPr>
          <w:sz w:val="28"/>
          <w:szCs w:val="34"/>
        </w:rPr>
      </w:pPr>
    </w:p>
    <w:p w:rsidR="005427EE" w:rsidRDefault="005427EE" w:rsidP="0040217C">
      <w:pPr>
        <w:ind w:firstLine="709"/>
        <w:rPr>
          <w:sz w:val="28"/>
          <w:szCs w:val="34"/>
        </w:rPr>
      </w:pPr>
    </w:p>
    <w:p w:rsidR="00D90783" w:rsidRDefault="00D90783" w:rsidP="0040217C">
      <w:pPr>
        <w:ind w:firstLine="709"/>
        <w:rPr>
          <w:sz w:val="28"/>
          <w:szCs w:val="34"/>
        </w:rPr>
      </w:pPr>
    </w:p>
    <w:p w:rsidR="0004362F" w:rsidRDefault="0004362F" w:rsidP="0040217C">
      <w:pPr>
        <w:ind w:firstLine="709"/>
        <w:rPr>
          <w:sz w:val="28"/>
          <w:szCs w:val="34"/>
        </w:rPr>
      </w:pPr>
    </w:p>
    <w:p w:rsidR="0004362F" w:rsidRDefault="0004362F" w:rsidP="0040217C">
      <w:pPr>
        <w:ind w:firstLine="709"/>
        <w:rPr>
          <w:sz w:val="28"/>
          <w:szCs w:val="34"/>
        </w:rPr>
      </w:pPr>
    </w:p>
    <w:p w:rsidR="0004362F" w:rsidRDefault="0004362F" w:rsidP="0040217C">
      <w:pPr>
        <w:ind w:firstLine="709"/>
        <w:rPr>
          <w:sz w:val="28"/>
          <w:szCs w:val="34"/>
        </w:rPr>
      </w:pPr>
    </w:p>
    <w:p w:rsidR="0004362F" w:rsidRDefault="0004362F" w:rsidP="0040217C">
      <w:pPr>
        <w:ind w:firstLine="709"/>
        <w:rPr>
          <w:sz w:val="28"/>
          <w:szCs w:val="34"/>
        </w:rPr>
      </w:pPr>
    </w:p>
    <w:p w:rsidR="009E06E1" w:rsidRDefault="009E06E1" w:rsidP="009E06E1">
      <w:pPr>
        <w:rPr>
          <w:sz w:val="28"/>
          <w:szCs w:val="34"/>
        </w:rPr>
      </w:pPr>
    </w:p>
    <w:p w:rsidR="009E06E1" w:rsidRDefault="009E06E1" w:rsidP="009E06E1">
      <w:pPr>
        <w:rPr>
          <w:sz w:val="28"/>
          <w:szCs w:val="34"/>
        </w:rPr>
      </w:pPr>
    </w:p>
    <w:p w:rsidR="00D90783" w:rsidRDefault="009E06E1" w:rsidP="0040217C">
      <w:pPr>
        <w:ind w:firstLine="709"/>
        <w:rPr>
          <w:sz w:val="28"/>
          <w:szCs w:val="34"/>
        </w:rPr>
      </w:pPr>
      <w:r w:rsidRPr="00351012">
        <w:rPr>
          <w:b/>
        </w:rPr>
        <w:t>ОБОСНОВАНИЯ НАЧАЛЬНОЙ (МАКСИМАЛЬНОЙ) ЦЕНЫ КОНТРАКТА.</w:t>
      </w:r>
    </w:p>
    <w:p w:rsidR="009E06E1" w:rsidRDefault="009E06E1" w:rsidP="0040217C">
      <w:pPr>
        <w:ind w:firstLine="709"/>
        <w:rPr>
          <w:sz w:val="28"/>
          <w:szCs w:val="34"/>
        </w:rPr>
      </w:pPr>
    </w:p>
    <w:p w:rsidR="009E06E1" w:rsidRPr="008E479C" w:rsidRDefault="009E06E1" w:rsidP="009E06E1"/>
    <w:tbl>
      <w:tblPr>
        <w:tblW w:w="897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3167"/>
        <w:gridCol w:w="851"/>
        <w:gridCol w:w="1417"/>
        <w:gridCol w:w="1418"/>
        <w:gridCol w:w="1417"/>
      </w:tblGrid>
      <w:tr w:rsidR="009E06E1" w:rsidRPr="008E479C" w:rsidTr="009E06E1">
        <w:trPr>
          <w:trHeight w:val="767"/>
        </w:trPr>
        <w:tc>
          <w:tcPr>
            <w:tcW w:w="709" w:type="dxa"/>
          </w:tcPr>
          <w:p w:rsidR="009E06E1" w:rsidRPr="008E479C" w:rsidRDefault="009E06E1" w:rsidP="00A81F99">
            <w:r w:rsidRPr="008E479C">
              <w:t>№ п/п</w:t>
            </w:r>
          </w:p>
        </w:tc>
        <w:tc>
          <w:tcPr>
            <w:tcW w:w="3167" w:type="dxa"/>
          </w:tcPr>
          <w:p w:rsidR="009E06E1" w:rsidRPr="008E479C" w:rsidRDefault="009E06E1" w:rsidP="00A81F99">
            <w:r w:rsidRPr="008E479C">
              <w:t>Наименование  услуг</w:t>
            </w:r>
          </w:p>
        </w:tc>
        <w:tc>
          <w:tcPr>
            <w:tcW w:w="851" w:type="dxa"/>
          </w:tcPr>
          <w:p w:rsidR="009E06E1" w:rsidRPr="008E479C" w:rsidRDefault="009E06E1" w:rsidP="00A81F99">
            <w:pPr>
              <w:jc w:val="center"/>
              <w:rPr>
                <w:color w:val="000000"/>
              </w:rPr>
            </w:pPr>
            <w:r w:rsidRPr="008E479C">
              <w:rPr>
                <w:color w:val="000000"/>
              </w:rPr>
              <w:t>Ед. измерения</w:t>
            </w:r>
          </w:p>
        </w:tc>
        <w:tc>
          <w:tcPr>
            <w:tcW w:w="1417" w:type="dxa"/>
          </w:tcPr>
          <w:p w:rsidR="009E06E1" w:rsidRPr="008E479C" w:rsidRDefault="009E06E1" w:rsidP="00A81F99">
            <w:r w:rsidRPr="008E479C">
              <w:t>Цена 1в руб.  за т. работ</w:t>
            </w:r>
          </w:p>
        </w:tc>
        <w:tc>
          <w:tcPr>
            <w:tcW w:w="1418" w:type="dxa"/>
          </w:tcPr>
          <w:p w:rsidR="009E06E1" w:rsidRPr="008E479C" w:rsidRDefault="009E06E1" w:rsidP="00A81F99">
            <w:r w:rsidRPr="008E479C">
              <w:t>Цена 2 в руб. за ед. работ</w:t>
            </w:r>
          </w:p>
        </w:tc>
        <w:tc>
          <w:tcPr>
            <w:tcW w:w="1417" w:type="dxa"/>
          </w:tcPr>
          <w:p w:rsidR="009E06E1" w:rsidRPr="008E479C" w:rsidRDefault="009E06E1" w:rsidP="00A81F99">
            <w:r w:rsidRPr="008E479C">
              <w:t>Цена 3 в руб. за ед. работ</w:t>
            </w:r>
          </w:p>
        </w:tc>
      </w:tr>
      <w:tr w:rsidR="009E06E1" w:rsidRPr="008E479C" w:rsidTr="009E06E1">
        <w:trPr>
          <w:trHeight w:val="279"/>
        </w:trPr>
        <w:tc>
          <w:tcPr>
            <w:tcW w:w="709" w:type="dxa"/>
            <w:vAlign w:val="center"/>
          </w:tcPr>
          <w:p w:rsidR="009E06E1" w:rsidRPr="008E479C" w:rsidRDefault="009E06E1" w:rsidP="00A81F99">
            <w:pPr>
              <w:jc w:val="center"/>
              <w:rPr>
                <w:color w:val="000000"/>
              </w:rPr>
            </w:pPr>
            <w:r w:rsidRPr="008E479C">
              <w:rPr>
                <w:color w:val="000000"/>
              </w:rPr>
              <w:t>1</w:t>
            </w:r>
          </w:p>
        </w:tc>
        <w:tc>
          <w:tcPr>
            <w:tcW w:w="3167" w:type="dxa"/>
            <w:vAlign w:val="center"/>
          </w:tcPr>
          <w:p w:rsidR="009E06E1" w:rsidRPr="008E479C" w:rsidRDefault="009E06E1" w:rsidP="00A81F99">
            <w:pPr>
              <w:jc w:val="center"/>
              <w:rPr>
                <w:color w:val="000000"/>
              </w:rPr>
            </w:pPr>
            <w:r w:rsidRPr="008E479C">
              <w:rPr>
                <w:color w:val="000000"/>
              </w:rPr>
              <w:t>2</w:t>
            </w:r>
          </w:p>
        </w:tc>
        <w:tc>
          <w:tcPr>
            <w:tcW w:w="851" w:type="dxa"/>
          </w:tcPr>
          <w:p w:rsidR="009E06E1" w:rsidRPr="008E479C" w:rsidRDefault="009E06E1" w:rsidP="00A81F99">
            <w:pPr>
              <w:jc w:val="center"/>
              <w:rPr>
                <w:color w:val="000000"/>
              </w:rPr>
            </w:pPr>
            <w:r w:rsidRPr="008E479C">
              <w:rPr>
                <w:color w:val="000000"/>
              </w:rPr>
              <w:t>3</w:t>
            </w:r>
          </w:p>
        </w:tc>
        <w:tc>
          <w:tcPr>
            <w:tcW w:w="1417" w:type="dxa"/>
          </w:tcPr>
          <w:p w:rsidR="009E06E1" w:rsidRPr="008E479C" w:rsidRDefault="009E06E1" w:rsidP="00A81F99">
            <w:pPr>
              <w:jc w:val="center"/>
              <w:rPr>
                <w:color w:val="000000"/>
              </w:rPr>
            </w:pPr>
            <w:r w:rsidRPr="008E479C">
              <w:rPr>
                <w:color w:val="000000"/>
              </w:rPr>
              <w:t>4</w:t>
            </w:r>
          </w:p>
        </w:tc>
        <w:tc>
          <w:tcPr>
            <w:tcW w:w="1418" w:type="dxa"/>
          </w:tcPr>
          <w:p w:rsidR="009E06E1" w:rsidRPr="008E479C" w:rsidRDefault="009E06E1" w:rsidP="00A81F99">
            <w:pPr>
              <w:jc w:val="center"/>
              <w:rPr>
                <w:color w:val="000000"/>
              </w:rPr>
            </w:pPr>
            <w:r w:rsidRPr="008E479C">
              <w:rPr>
                <w:color w:val="000000"/>
              </w:rPr>
              <w:t>5</w:t>
            </w:r>
          </w:p>
        </w:tc>
        <w:tc>
          <w:tcPr>
            <w:tcW w:w="1417" w:type="dxa"/>
          </w:tcPr>
          <w:p w:rsidR="009E06E1" w:rsidRPr="008E479C" w:rsidRDefault="009E06E1" w:rsidP="00A81F99">
            <w:pPr>
              <w:jc w:val="center"/>
              <w:rPr>
                <w:color w:val="000000"/>
              </w:rPr>
            </w:pPr>
            <w:r w:rsidRPr="008E479C">
              <w:rPr>
                <w:color w:val="000000"/>
              </w:rPr>
              <w:t>6</w:t>
            </w:r>
          </w:p>
        </w:tc>
      </w:tr>
      <w:tr w:rsidR="009E06E1" w:rsidRPr="008E479C" w:rsidTr="009E06E1">
        <w:trPr>
          <w:trHeight w:val="555"/>
        </w:trPr>
        <w:tc>
          <w:tcPr>
            <w:tcW w:w="709" w:type="dxa"/>
            <w:vAlign w:val="center"/>
          </w:tcPr>
          <w:p w:rsidR="009E06E1" w:rsidRPr="008E479C" w:rsidRDefault="009E06E1" w:rsidP="00A81F99">
            <w:pPr>
              <w:jc w:val="center"/>
              <w:rPr>
                <w:color w:val="000000"/>
              </w:rPr>
            </w:pPr>
            <w:r w:rsidRPr="008E479C">
              <w:rPr>
                <w:color w:val="000000"/>
              </w:rPr>
              <w:t>1</w:t>
            </w:r>
          </w:p>
        </w:tc>
        <w:tc>
          <w:tcPr>
            <w:tcW w:w="3167" w:type="dxa"/>
          </w:tcPr>
          <w:p w:rsidR="009E06E1" w:rsidRPr="008E479C" w:rsidRDefault="009E06E1" w:rsidP="00A81F99">
            <w:pPr>
              <w:autoSpaceDE w:val="0"/>
              <w:autoSpaceDN w:val="0"/>
              <w:adjustRightInd w:val="0"/>
            </w:pPr>
            <w:r>
              <w:t>Поставка и монтаж водоочистной установки для обеспечения питьевой водой</w:t>
            </w:r>
          </w:p>
        </w:tc>
        <w:tc>
          <w:tcPr>
            <w:tcW w:w="851" w:type="dxa"/>
          </w:tcPr>
          <w:p w:rsidR="009E06E1" w:rsidRPr="008E479C" w:rsidRDefault="009E06E1" w:rsidP="00A81F99">
            <w:pPr>
              <w:jc w:val="center"/>
              <w:rPr>
                <w:color w:val="000000"/>
              </w:rPr>
            </w:pPr>
            <w:proofErr w:type="spellStart"/>
            <w:r>
              <w:rPr>
                <w:color w:val="000000"/>
              </w:rPr>
              <w:t>шт</w:t>
            </w:r>
            <w:proofErr w:type="spellEnd"/>
          </w:p>
        </w:tc>
        <w:tc>
          <w:tcPr>
            <w:tcW w:w="1417" w:type="dxa"/>
          </w:tcPr>
          <w:p w:rsidR="009E06E1" w:rsidRPr="008E479C" w:rsidRDefault="009E06E1" w:rsidP="00A81F99">
            <w:r>
              <w:t>2400000 ,00</w:t>
            </w:r>
          </w:p>
        </w:tc>
        <w:tc>
          <w:tcPr>
            <w:tcW w:w="1418" w:type="dxa"/>
          </w:tcPr>
          <w:p w:rsidR="009E06E1" w:rsidRPr="008E479C" w:rsidRDefault="009E06E1" w:rsidP="00A81F99">
            <w:pPr>
              <w:jc w:val="center"/>
              <w:rPr>
                <w:color w:val="000000"/>
              </w:rPr>
            </w:pPr>
            <w:r>
              <w:rPr>
                <w:color w:val="000000"/>
              </w:rPr>
              <w:t>2450000,00</w:t>
            </w:r>
          </w:p>
        </w:tc>
        <w:tc>
          <w:tcPr>
            <w:tcW w:w="1417" w:type="dxa"/>
          </w:tcPr>
          <w:p w:rsidR="009E06E1" w:rsidRPr="008E479C" w:rsidRDefault="009E06E1" w:rsidP="00A81F99">
            <w:pPr>
              <w:jc w:val="center"/>
              <w:rPr>
                <w:color w:val="000000"/>
              </w:rPr>
            </w:pPr>
            <w:r>
              <w:t>2650000,00</w:t>
            </w:r>
          </w:p>
        </w:tc>
      </w:tr>
    </w:tbl>
    <w:p w:rsidR="009E06E1" w:rsidRPr="008E479C" w:rsidRDefault="009E06E1" w:rsidP="009E06E1">
      <w:pPr>
        <w:jc w:val="both"/>
      </w:pPr>
      <w:r w:rsidRPr="008E479C">
        <w:t>Начальная (максимальная) цена контракта определялась в соответствии с методическими рекомендациями, утвержденными приказом министерства экономического развития Российской Федерации от 02.10.2013 № 567 «Об утверждении методических рекомендаций по применению методов определения начальной (максимальной) цены контракта, цены контракта,» (далее – методические рекомендации).</w:t>
      </w:r>
    </w:p>
    <w:p w:rsidR="009E06E1" w:rsidRPr="008E479C" w:rsidRDefault="009E06E1" w:rsidP="009E06E1">
      <w:pPr>
        <w:ind w:firstLine="720"/>
        <w:jc w:val="both"/>
      </w:pPr>
      <w:r w:rsidRPr="008E479C">
        <w:t>Применяемый метод – метод сопоставимых рыночных цен (анализ рынка).</w:t>
      </w:r>
    </w:p>
    <w:p w:rsidR="009E06E1" w:rsidRPr="008E479C" w:rsidRDefault="009E06E1" w:rsidP="009E06E1">
      <w:pPr>
        <w:ind w:firstLine="720"/>
        <w:jc w:val="both"/>
      </w:pPr>
      <w:r w:rsidRPr="008E479C">
        <w:t>В целях получения ценовой информации в отношении услуг, являющихся предметом настоящего контракта были выполнены следующие процедуры:</w:t>
      </w:r>
    </w:p>
    <w:p w:rsidR="009E06E1" w:rsidRPr="008E479C" w:rsidRDefault="009E06E1" w:rsidP="009E06E1">
      <w:pPr>
        <w:ind w:firstLine="720"/>
        <w:jc w:val="both"/>
      </w:pPr>
      <w:r w:rsidRPr="008E479C">
        <w:t xml:space="preserve">- направлены запросы </w:t>
      </w:r>
      <w:r>
        <w:t>трем</w:t>
      </w:r>
      <w:r w:rsidRPr="008E479C">
        <w:t xml:space="preserve"> потенциальным поставщикам, обладающими опытом оказания данных услуг, с подробным описанием объекта закупки;</w:t>
      </w:r>
    </w:p>
    <w:p w:rsidR="009E06E1" w:rsidRPr="008E479C" w:rsidRDefault="009E06E1" w:rsidP="009E06E1">
      <w:pPr>
        <w:ind w:firstLine="720"/>
        <w:jc w:val="both"/>
      </w:pPr>
      <w:r w:rsidRPr="008E479C">
        <w:t>-осуществлен сбор и анализ общедоступной ценовой информации по средствам сети «Интернет».</w:t>
      </w:r>
    </w:p>
    <w:p w:rsidR="009E06E1" w:rsidRPr="008E479C" w:rsidRDefault="009E06E1" w:rsidP="009E06E1">
      <w:pPr>
        <w:ind w:firstLine="720"/>
        <w:jc w:val="both"/>
      </w:pPr>
      <w:r w:rsidRPr="008E479C">
        <w:t>Заказчиком были получены коммерческие предложения от 3-х поставщиков.</w:t>
      </w:r>
    </w:p>
    <w:p w:rsidR="009E06E1" w:rsidRPr="008E479C" w:rsidRDefault="009E06E1" w:rsidP="009E06E1">
      <w:pPr>
        <w:ind w:firstLine="720"/>
        <w:jc w:val="both"/>
      </w:pPr>
      <w:r w:rsidRPr="008E479C">
        <w:t>В целях выявления однородности совокупности значений выявленных цен, используемых в расчете НМЦК был определен коэффициент вариации.</w:t>
      </w:r>
    </w:p>
    <w:p w:rsidR="009E06E1" w:rsidRPr="008E479C" w:rsidRDefault="009E06E1" w:rsidP="009E06E1"/>
    <w:p w:rsidR="009E06E1" w:rsidRPr="008E479C" w:rsidRDefault="009E06E1" w:rsidP="009E06E1">
      <w:pPr>
        <w:autoSpaceDE w:val="0"/>
        <w:autoSpaceDN w:val="0"/>
        <w:adjustRightInd w:val="0"/>
        <w:ind w:firstLine="540"/>
        <w:contextualSpacing/>
        <w:jc w:val="both"/>
      </w:pPr>
      <w:r>
        <w:rPr>
          <w:noProof/>
          <w:position w:val="-28"/>
        </w:rPr>
        <w:drawing>
          <wp:inline distT="0" distB="0" distL="0" distR="0">
            <wp:extent cx="1200150" cy="4286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5"/>
                    <a:srcRect/>
                    <a:stretch>
                      <a:fillRect/>
                    </a:stretch>
                  </pic:blipFill>
                  <pic:spPr bwMode="auto">
                    <a:xfrm>
                      <a:off x="0" y="0"/>
                      <a:ext cx="1200150" cy="428625"/>
                    </a:xfrm>
                    <a:prstGeom prst="rect">
                      <a:avLst/>
                    </a:prstGeom>
                    <a:noFill/>
                    <a:ln w="9525">
                      <a:noFill/>
                      <a:miter lim="800000"/>
                      <a:headEnd/>
                      <a:tailEnd/>
                    </a:ln>
                  </pic:spPr>
                </pic:pic>
              </a:graphicData>
            </a:graphic>
          </wp:inline>
        </w:drawing>
      </w:r>
      <w:r w:rsidRPr="008E479C">
        <w:t xml:space="preserve">,  где  V - коэффициент вариации, </w:t>
      </w:r>
    </w:p>
    <w:p w:rsidR="009E06E1" w:rsidRPr="008E479C" w:rsidRDefault="009E06E1" w:rsidP="009E06E1">
      <w:pPr>
        <w:autoSpaceDE w:val="0"/>
        <w:autoSpaceDN w:val="0"/>
        <w:adjustRightInd w:val="0"/>
        <w:ind w:firstLine="540"/>
        <w:contextualSpacing/>
        <w:jc w:val="both"/>
      </w:pPr>
      <w:r>
        <w:rPr>
          <w:noProof/>
          <w:position w:val="-26"/>
        </w:rPr>
        <w:drawing>
          <wp:inline distT="0" distB="0" distL="0" distR="0">
            <wp:extent cx="1581150" cy="5429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6"/>
                    <a:srcRect/>
                    <a:stretch>
                      <a:fillRect/>
                    </a:stretch>
                  </pic:blipFill>
                  <pic:spPr bwMode="auto">
                    <a:xfrm>
                      <a:off x="0" y="0"/>
                      <a:ext cx="1581150" cy="542925"/>
                    </a:xfrm>
                    <a:prstGeom prst="rect">
                      <a:avLst/>
                    </a:prstGeom>
                    <a:noFill/>
                    <a:ln w="9525">
                      <a:noFill/>
                      <a:miter lim="800000"/>
                      <a:headEnd/>
                      <a:tailEnd/>
                    </a:ln>
                  </pic:spPr>
                </pic:pic>
              </a:graphicData>
            </a:graphic>
          </wp:inline>
        </w:drawing>
      </w:r>
      <w:r w:rsidRPr="008E479C">
        <w:t xml:space="preserve"> – среднее квадратичное отклонение.</w:t>
      </w:r>
    </w:p>
    <w:p w:rsidR="009E06E1" w:rsidRDefault="009E06E1" w:rsidP="009E06E1">
      <w:pPr>
        <w:contextualSpacing/>
        <w:jc w:val="both"/>
        <w:rPr>
          <w:color w:val="000000"/>
        </w:rPr>
      </w:pPr>
      <w:r w:rsidRPr="008E479C">
        <w:t xml:space="preserve">          σ = </w:t>
      </w:r>
      <w:r>
        <w:rPr>
          <w:color w:val="000000"/>
        </w:rPr>
        <w:t>132287,57</w:t>
      </w:r>
    </w:p>
    <w:p w:rsidR="009E06E1" w:rsidRPr="008E479C" w:rsidRDefault="009E06E1" w:rsidP="009E06E1">
      <w:pPr>
        <w:contextualSpacing/>
        <w:jc w:val="both"/>
      </w:pPr>
    </w:p>
    <w:p w:rsidR="009E06E1" w:rsidRPr="008E479C" w:rsidRDefault="009E06E1" w:rsidP="009E06E1">
      <w:pPr>
        <w:autoSpaceDE w:val="0"/>
        <w:autoSpaceDN w:val="0"/>
        <w:adjustRightInd w:val="0"/>
        <w:ind w:firstLine="540"/>
        <w:contextualSpacing/>
        <w:jc w:val="both"/>
      </w:pPr>
      <w:r w:rsidRPr="008E479C">
        <w:t>&lt;</w:t>
      </w:r>
      <w:proofErr w:type="spellStart"/>
      <w:r w:rsidRPr="008E479C">
        <w:t>ц</w:t>
      </w:r>
      <w:proofErr w:type="spellEnd"/>
      <w:r w:rsidRPr="008E479C">
        <w:t>&gt; = (</w:t>
      </w:r>
      <w:r>
        <w:t>2400000,00+2450000,00+2650000,00</w:t>
      </w:r>
      <w:r w:rsidRPr="008E479C">
        <w:t>) :</w:t>
      </w:r>
      <w:r>
        <w:t>3</w:t>
      </w:r>
      <w:r w:rsidRPr="008E479C">
        <w:t xml:space="preserve"> = </w:t>
      </w:r>
      <w:r>
        <w:rPr>
          <w:color w:val="000000"/>
        </w:rPr>
        <w:t>2500000,00</w:t>
      </w:r>
    </w:p>
    <w:p w:rsidR="009E06E1" w:rsidRPr="008E479C" w:rsidRDefault="009E06E1" w:rsidP="009E06E1">
      <w:pPr>
        <w:pStyle w:val="26"/>
        <w:spacing w:line="240" w:lineRule="auto"/>
        <w:ind w:firstLine="540"/>
        <w:contextualSpacing/>
      </w:pPr>
    </w:p>
    <w:p w:rsidR="009E06E1" w:rsidRPr="008E479C" w:rsidRDefault="009E06E1" w:rsidP="009E06E1">
      <w:pPr>
        <w:pStyle w:val="26"/>
        <w:spacing w:line="240" w:lineRule="auto"/>
        <w:ind w:firstLine="540"/>
        <w:contextualSpacing/>
      </w:pPr>
      <w:r w:rsidRPr="008E479C">
        <w:t xml:space="preserve">V = </w:t>
      </w:r>
      <w:r>
        <w:rPr>
          <w:color w:val="000000"/>
        </w:rPr>
        <w:t>132287,57</w:t>
      </w:r>
      <w:r w:rsidRPr="008E479C">
        <w:t>/</w:t>
      </w:r>
      <w:r>
        <w:rPr>
          <w:color w:val="000000"/>
        </w:rPr>
        <w:t>2500000</w:t>
      </w:r>
      <w:r w:rsidRPr="008E479C">
        <w:t xml:space="preserve">*100 = </w:t>
      </w:r>
      <w:r>
        <w:rPr>
          <w:rStyle w:val="affff8"/>
          <w:b w:val="0"/>
          <w:color w:val="000000"/>
        </w:rPr>
        <w:t>5,29</w:t>
      </w:r>
      <w:r w:rsidRPr="008E479C">
        <w:rPr>
          <w:rStyle w:val="affff8"/>
          <w:b w:val="0"/>
          <w:color w:val="000000"/>
        </w:rPr>
        <w:t>%</w:t>
      </w:r>
    </w:p>
    <w:p w:rsidR="009E06E1" w:rsidRPr="008E479C" w:rsidRDefault="009E06E1" w:rsidP="009E06E1">
      <w:pPr>
        <w:pStyle w:val="26"/>
        <w:spacing w:line="240" w:lineRule="auto"/>
        <w:ind w:firstLine="540"/>
        <w:contextualSpacing/>
      </w:pPr>
      <w:r w:rsidRPr="008E479C">
        <w:t xml:space="preserve">Коэффициент вариации не превышает 33%, следовательно, совокупность значений, используемых в расчете, считается однородной, проведение дополнительных исследований в целях увеличения ценовой информации не требуется. </w:t>
      </w:r>
    </w:p>
    <w:p w:rsidR="009E06E1" w:rsidRPr="008E479C" w:rsidRDefault="009E06E1" w:rsidP="009E06E1">
      <w:pPr>
        <w:tabs>
          <w:tab w:val="left" w:pos="7350"/>
        </w:tabs>
      </w:pPr>
      <w:r w:rsidRPr="008E479C">
        <w:t>Максимальна</w:t>
      </w:r>
      <w:r>
        <w:t xml:space="preserve">я </w:t>
      </w:r>
      <w:r w:rsidRPr="008E479C">
        <w:t xml:space="preserve"> цена за единицу работ  определена:</w:t>
      </w:r>
    </w:p>
    <w:p w:rsidR="009E06E1" w:rsidRPr="008E479C" w:rsidRDefault="009E06E1" w:rsidP="009E06E1">
      <w:pPr>
        <w:tabs>
          <w:tab w:val="left" w:pos="7350"/>
        </w:tabs>
      </w:pPr>
      <w:r w:rsidRPr="008E479C">
        <w:tab/>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3827"/>
        <w:gridCol w:w="992"/>
        <w:gridCol w:w="1560"/>
        <w:gridCol w:w="1275"/>
        <w:gridCol w:w="1701"/>
      </w:tblGrid>
      <w:tr w:rsidR="009E06E1" w:rsidRPr="008E479C" w:rsidTr="009E06E1">
        <w:trPr>
          <w:trHeight w:val="759"/>
        </w:trPr>
        <w:tc>
          <w:tcPr>
            <w:tcW w:w="568" w:type="dxa"/>
            <w:vAlign w:val="center"/>
          </w:tcPr>
          <w:p w:rsidR="009E06E1" w:rsidRPr="008E479C" w:rsidRDefault="009E06E1" w:rsidP="00A81F99">
            <w:pPr>
              <w:jc w:val="center"/>
              <w:rPr>
                <w:color w:val="000000"/>
              </w:rPr>
            </w:pPr>
            <w:r w:rsidRPr="008E479C">
              <w:rPr>
                <w:color w:val="000000"/>
              </w:rPr>
              <w:t>№ п/п</w:t>
            </w:r>
          </w:p>
        </w:tc>
        <w:tc>
          <w:tcPr>
            <w:tcW w:w="3827" w:type="dxa"/>
            <w:vAlign w:val="center"/>
          </w:tcPr>
          <w:p w:rsidR="009E06E1" w:rsidRPr="008E479C" w:rsidRDefault="009E06E1" w:rsidP="00A81F99">
            <w:pPr>
              <w:jc w:val="center"/>
              <w:rPr>
                <w:color w:val="000000"/>
              </w:rPr>
            </w:pPr>
            <w:r w:rsidRPr="008E479C">
              <w:rPr>
                <w:color w:val="000000"/>
              </w:rPr>
              <w:t>Вид работ</w:t>
            </w:r>
          </w:p>
        </w:tc>
        <w:tc>
          <w:tcPr>
            <w:tcW w:w="992" w:type="dxa"/>
          </w:tcPr>
          <w:p w:rsidR="009E06E1" w:rsidRPr="008E479C" w:rsidRDefault="009E06E1" w:rsidP="00A81F99">
            <w:pPr>
              <w:jc w:val="center"/>
              <w:rPr>
                <w:color w:val="000000"/>
              </w:rPr>
            </w:pPr>
            <w:r w:rsidRPr="008E479C">
              <w:rPr>
                <w:color w:val="000000"/>
              </w:rPr>
              <w:t>Ед. измерения</w:t>
            </w:r>
          </w:p>
        </w:tc>
        <w:tc>
          <w:tcPr>
            <w:tcW w:w="1560" w:type="dxa"/>
          </w:tcPr>
          <w:p w:rsidR="009E06E1" w:rsidRPr="008E479C" w:rsidRDefault="009E06E1" w:rsidP="00A81F99">
            <w:pPr>
              <w:jc w:val="center"/>
              <w:rPr>
                <w:color w:val="000000"/>
              </w:rPr>
            </w:pPr>
            <w:r w:rsidRPr="008E479C">
              <w:rPr>
                <w:color w:val="000000"/>
              </w:rPr>
              <w:t>Цена за ед., руб.</w:t>
            </w:r>
          </w:p>
        </w:tc>
        <w:tc>
          <w:tcPr>
            <w:tcW w:w="1275" w:type="dxa"/>
          </w:tcPr>
          <w:p w:rsidR="009E06E1" w:rsidRPr="008E479C" w:rsidRDefault="009E06E1" w:rsidP="00A81F99">
            <w:pPr>
              <w:jc w:val="center"/>
              <w:rPr>
                <w:color w:val="000000"/>
              </w:rPr>
            </w:pPr>
            <w:r w:rsidRPr="008E479C">
              <w:rPr>
                <w:color w:val="000000"/>
              </w:rPr>
              <w:t>Кол-во</w:t>
            </w:r>
          </w:p>
        </w:tc>
        <w:tc>
          <w:tcPr>
            <w:tcW w:w="1701" w:type="dxa"/>
            <w:vAlign w:val="center"/>
          </w:tcPr>
          <w:p w:rsidR="009E06E1" w:rsidRPr="008E479C" w:rsidRDefault="009E06E1" w:rsidP="00A81F99">
            <w:pPr>
              <w:jc w:val="center"/>
              <w:rPr>
                <w:color w:val="000000"/>
              </w:rPr>
            </w:pPr>
            <w:r w:rsidRPr="008E479C">
              <w:rPr>
                <w:color w:val="000000"/>
              </w:rPr>
              <w:t>Сумма, руб.</w:t>
            </w:r>
          </w:p>
        </w:tc>
      </w:tr>
      <w:tr w:rsidR="009E06E1" w:rsidRPr="008E479C" w:rsidTr="00A81F99">
        <w:trPr>
          <w:trHeight w:val="279"/>
        </w:trPr>
        <w:tc>
          <w:tcPr>
            <w:tcW w:w="568" w:type="dxa"/>
            <w:vAlign w:val="center"/>
          </w:tcPr>
          <w:p w:rsidR="009E06E1" w:rsidRPr="008E479C" w:rsidRDefault="009E06E1" w:rsidP="00A81F99">
            <w:pPr>
              <w:jc w:val="center"/>
              <w:rPr>
                <w:color w:val="000000"/>
              </w:rPr>
            </w:pPr>
            <w:r w:rsidRPr="008E479C">
              <w:rPr>
                <w:color w:val="000000"/>
              </w:rPr>
              <w:t>1</w:t>
            </w:r>
          </w:p>
        </w:tc>
        <w:tc>
          <w:tcPr>
            <w:tcW w:w="3827" w:type="dxa"/>
            <w:vAlign w:val="center"/>
          </w:tcPr>
          <w:p w:rsidR="009E06E1" w:rsidRPr="008E479C" w:rsidRDefault="009E06E1" w:rsidP="00A81F99">
            <w:pPr>
              <w:jc w:val="center"/>
              <w:rPr>
                <w:color w:val="000000"/>
              </w:rPr>
            </w:pPr>
            <w:r w:rsidRPr="008E479C">
              <w:rPr>
                <w:color w:val="000000"/>
              </w:rPr>
              <w:t>2</w:t>
            </w:r>
          </w:p>
        </w:tc>
        <w:tc>
          <w:tcPr>
            <w:tcW w:w="992" w:type="dxa"/>
          </w:tcPr>
          <w:p w:rsidR="009E06E1" w:rsidRPr="008E479C" w:rsidRDefault="009E06E1" w:rsidP="00A81F99">
            <w:pPr>
              <w:jc w:val="center"/>
              <w:rPr>
                <w:color w:val="000000"/>
              </w:rPr>
            </w:pPr>
            <w:r w:rsidRPr="008E479C">
              <w:rPr>
                <w:color w:val="000000"/>
              </w:rPr>
              <w:t>3</w:t>
            </w:r>
          </w:p>
        </w:tc>
        <w:tc>
          <w:tcPr>
            <w:tcW w:w="1560" w:type="dxa"/>
          </w:tcPr>
          <w:p w:rsidR="009E06E1" w:rsidRPr="008E479C" w:rsidRDefault="009E06E1" w:rsidP="00A81F99">
            <w:pPr>
              <w:jc w:val="center"/>
              <w:rPr>
                <w:color w:val="000000"/>
              </w:rPr>
            </w:pPr>
            <w:r w:rsidRPr="008E479C">
              <w:rPr>
                <w:color w:val="000000"/>
              </w:rPr>
              <w:t>4</w:t>
            </w:r>
          </w:p>
        </w:tc>
        <w:tc>
          <w:tcPr>
            <w:tcW w:w="1275" w:type="dxa"/>
          </w:tcPr>
          <w:p w:rsidR="009E06E1" w:rsidRPr="008E479C" w:rsidRDefault="009E06E1" w:rsidP="00A81F99">
            <w:pPr>
              <w:jc w:val="center"/>
              <w:rPr>
                <w:color w:val="000000"/>
              </w:rPr>
            </w:pPr>
          </w:p>
        </w:tc>
        <w:tc>
          <w:tcPr>
            <w:tcW w:w="1701" w:type="dxa"/>
            <w:vAlign w:val="center"/>
          </w:tcPr>
          <w:p w:rsidR="009E06E1" w:rsidRPr="008E479C" w:rsidRDefault="009E06E1" w:rsidP="00A81F99">
            <w:pPr>
              <w:jc w:val="center"/>
              <w:rPr>
                <w:color w:val="000000"/>
              </w:rPr>
            </w:pPr>
            <w:r w:rsidRPr="008E479C">
              <w:rPr>
                <w:color w:val="000000"/>
              </w:rPr>
              <w:t>5</w:t>
            </w:r>
          </w:p>
        </w:tc>
      </w:tr>
      <w:tr w:rsidR="009E06E1" w:rsidRPr="008E479C" w:rsidTr="00A81F99">
        <w:trPr>
          <w:trHeight w:val="662"/>
        </w:trPr>
        <w:tc>
          <w:tcPr>
            <w:tcW w:w="568" w:type="dxa"/>
            <w:vAlign w:val="center"/>
          </w:tcPr>
          <w:p w:rsidR="009E06E1" w:rsidRPr="008E479C" w:rsidRDefault="009E06E1" w:rsidP="00A81F99">
            <w:pPr>
              <w:jc w:val="center"/>
              <w:rPr>
                <w:color w:val="000000"/>
              </w:rPr>
            </w:pPr>
            <w:r w:rsidRPr="008E479C">
              <w:rPr>
                <w:color w:val="000000"/>
              </w:rPr>
              <w:t>1</w:t>
            </w:r>
          </w:p>
        </w:tc>
        <w:tc>
          <w:tcPr>
            <w:tcW w:w="3827" w:type="dxa"/>
          </w:tcPr>
          <w:p w:rsidR="009E06E1" w:rsidRPr="008E479C" w:rsidRDefault="009E06E1" w:rsidP="00A81F99">
            <w:pPr>
              <w:autoSpaceDE w:val="0"/>
              <w:autoSpaceDN w:val="0"/>
              <w:adjustRightInd w:val="0"/>
            </w:pPr>
            <w:r>
              <w:t>Поставка и монтаж водоочистной установки для обеспечения питьевой водой</w:t>
            </w:r>
          </w:p>
        </w:tc>
        <w:tc>
          <w:tcPr>
            <w:tcW w:w="992" w:type="dxa"/>
          </w:tcPr>
          <w:p w:rsidR="009E06E1" w:rsidRPr="008E479C" w:rsidRDefault="009E06E1" w:rsidP="00A81F99">
            <w:pPr>
              <w:jc w:val="center"/>
              <w:rPr>
                <w:color w:val="000000"/>
              </w:rPr>
            </w:pPr>
            <w:proofErr w:type="spellStart"/>
            <w:r>
              <w:rPr>
                <w:color w:val="000000"/>
              </w:rPr>
              <w:t>шт</w:t>
            </w:r>
            <w:proofErr w:type="spellEnd"/>
          </w:p>
        </w:tc>
        <w:tc>
          <w:tcPr>
            <w:tcW w:w="1560" w:type="dxa"/>
          </w:tcPr>
          <w:p w:rsidR="009E06E1" w:rsidRPr="008E479C" w:rsidRDefault="009E06E1" w:rsidP="00A81F99">
            <w:pPr>
              <w:jc w:val="center"/>
              <w:rPr>
                <w:color w:val="000000"/>
              </w:rPr>
            </w:pPr>
            <w:r>
              <w:rPr>
                <w:color w:val="000000"/>
              </w:rPr>
              <w:t>2500000,00</w:t>
            </w:r>
          </w:p>
        </w:tc>
        <w:tc>
          <w:tcPr>
            <w:tcW w:w="1275" w:type="dxa"/>
          </w:tcPr>
          <w:p w:rsidR="009E06E1" w:rsidRPr="008E479C" w:rsidRDefault="009E06E1" w:rsidP="00A81F99">
            <w:pPr>
              <w:jc w:val="center"/>
              <w:rPr>
                <w:color w:val="000000"/>
              </w:rPr>
            </w:pPr>
            <w:r w:rsidRPr="008E479C">
              <w:rPr>
                <w:color w:val="000000"/>
              </w:rPr>
              <w:t>1</w:t>
            </w:r>
          </w:p>
        </w:tc>
        <w:tc>
          <w:tcPr>
            <w:tcW w:w="1701" w:type="dxa"/>
          </w:tcPr>
          <w:p w:rsidR="009E06E1" w:rsidRPr="008E479C" w:rsidRDefault="009E06E1" w:rsidP="00A81F99">
            <w:pPr>
              <w:jc w:val="center"/>
              <w:rPr>
                <w:b/>
                <w:color w:val="000000"/>
              </w:rPr>
            </w:pPr>
            <w:r>
              <w:rPr>
                <w:color w:val="000000"/>
              </w:rPr>
              <w:t>2500000,00</w:t>
            </w:r>
          </w:p>
        </w:tc>
      </w:tr>
    </w:tbl>
    <w:p w:rsidR="009E06E1" w:rsidRPr="009E06E1" w:rsidRDefault="009E06E1" w:rsidP="009E06E1">
      <w:pPr>
        <w:tabs>
          <w:tab w:val="left" w:pos="7350"/>
        </w:tabs>
      </w:pPr>
      <w:r>
        <w:t>Начальник сектора экономики и финансов                                                        Жигунова Г.Г.</w:t>
      </w:r>
    </w:p>
    <w:p w:rsidR="009E06E1" w:rsidRDefault="009E06E1" w:rsidP="0040217C">
      <w:pPr>
        <w:ind w:firstLine="709"/>
        <w:rPr>
          <w:sz w:val="28"/>
          <w:szCs w:val="34"/>
        </w:rPr>
      </w:pPr>
    </w:p>
    <w:p w:rsidR="0038541C" w:rsidRDefault="0038541C" w:rsidP="0038541C">
      <w:pPr>
        <w:jc w:val="center"/>
        <w:rPr>
          <w:b/>
        </w:rPr>
      </w:pPr>
      <w:r>
        <w:rPr>
          <w:b/>
        </w:rPr>
        <w:t>МУНИЦИПАЛЬНЫЙ КОНТРАКТ (проект)</w:t>
      </w:r>
    </w:p>
    <w:p w:rsidR="0038541C" w:rsidRDefault="0038541C" w:rsidP="0038541C">
      <w:pPr>
        <w:jc w:val="center"/>
      </w:pPr>
      <w:r>
        <w:t>на выполнение подрядных работ для муниципальных нужд</w:t>
      </w:r>
    </w:p>
    <w:p w:rsidR="0038541C" w:rsidRDefault="0038541C" w:rsidP="0038541C">
      <w:pPr>
        <w:jc w:val="center"/>
      </w:pPr>
    </w:p>
    <w:p w:rsidR="0038541C" w:rsidRDefault="0038541C" w:rsidP="0038541C">
      <w:pPr>
        <w:jc w:val="center"/>
      </w:pPr>
    </w:p>
    <w:p w:rsidR="0038541C" w:rsidRPr="004E1A3A" w:rsidRDefault="0038541C" w:rsidP="0038541C">
      <w:pPr>
        <w:jc w:val="both"/>
        <w:rPr>
          <w:b/>
          <w:spacing w:val="-6"/>
        </w:rPr>
      </w:pPr>
      <w:r>
        <w:rPr>
          <w:b/>
          <w:spacing w:val="-7"/>
        </w:rPr>
        <w:t>х.Семичный</w:t>
      </w:r>
      <w:r w:rsidRPr="004E1A3A">
        <w:rPr>
          <w:b/>
          <w:spacing w:val="-7"/>
        </w:rPr>
        <w:t xml:space="preserve">                                                  №                  </w:t>
      </w:r>
      <w:r w:rsidRPr="004E1A3A">
        <w:rPr>
          <w:b/>
        </w:rPr>
        <w:t xml:space="preserve">   «</w:t>
      </w:r>
      <w:r>
        <w:rPr>
          <w:b/>
        </w:rPr>
        <w:t>_____</w:t>
      </w:r>
      <w:r w:rsidRPr="004E1A3A">
        <w:rPr>
          <w:b/>
        </w:rPr>
        <w:t xml:space="preserve">» </w:t>
      </w:r>
      <w:r>
        <w:rPr>
          <w:b/>
        </w:rPr>
        <w:t>__________</w:t>
      </w:r>
      <w:r w:rsidRPr="004E1A3A">
        <w:rPr>
          <w:b/>
          <w:spacing w:val="-6"/>
        </w:rPr>
        <w:t>201</w:t>
      </w:r>
      <w:r w:rsidR="00395120">
        <w:rPr>
          <w:b/>
          <w:spacing w:val="-6"/>
        </w:rPr>
        <w:t>4</w:t>
      </w:r>
      <w:r w:rsidRPr="004E1A3A">
        <w:rPr>
          <w:b/>
          <w:spacing w:val="-6"/>
        </w:rPr>
        <w:t xml:space="preserve"> г.</w:t>
      </w:r>
    </w:p>
    <w:p w:rsidR="0038541C" w:rsidRDefault="0038541C" w:rsidP="0038541C">
      <w:pPr>
        <w:jc w:val="both"/>
      </w:pPr>
    </w:p>
    <w:p w:rsidR="0038541C" w:rsidRDefault="0038541C" w:rsidP="0038541C">
      <w:pPr>
        <w:ind w:firstLine="540"/>
        <w:jc w:val="both"/>
        <w:rPr>
          <w:spacing w:val="-8"/>
        </w:rPr>
      </w:pPr>
      <w:r>
        <w:rPr>
          <w:b/>
          <w:spacing w:val="-5"/>
        </w:rPr>
        <w:t xml:space="preserve">  Администрация Семичанского сельского поселения Дубовского района Ростовской области,</w:t>
      </w:r>
      <w:r>
        <w:rPr>
          <w:spacing w:val="-2"/>
        </w:rPr>
        <w:t xml:space="preserve"> именуемая в дальнейшем </w:t>
      </w:r>
      <w:r>
        <w:rPr>
          <w:b/>
          <w:spacing w:val="-2"/>
        </w:rPr>
        <w:t>Заказчик,</w:t>
      </w:r>
      <w:r>
        <w:rPr>
          <w:spacing w:val="-2"/>
        </w:rPr>
        <w:t xml:space="preserve"> в лице главы </w:t>
      </w:r>
      <w:r>
        <w:rPr>
          <w:spacing w:val="-4"/>
        </w:rPr>
        <w:t xml:space="preserve">администрации Крикунова Романа Ивановича, действующего на основании Устава, с одной   </w:t>
      </w:r>
      <w:r>
        <w:rPr>
          <w:spacing w:val="-2"/>
        </w:rPr>
        <w:t xml:space="preserve">стороны, и </w:t>
      </w:r>
      <w:r>
        <w:rPr>
          <w:b/>
          <w:spacing w:val="6"/>
        </w:rPr>
        <w:t>_____________________________</w:t>
      </w:r>
      <w:r>
        <w:rPr>
          <w:spacing w:val="6"/>
        </w:rPr>
        <w:t xml:space="preserve">, </w:t>
      </w:r>
      <w:r>
        <w:rPr>
          <w:spacing w:val="-2"/>
        </w:rPr>
        <w:t xml:space="preserve">именуемое в дальнейшем </w:t>
      </w:r>
      <w:r>
        <w:rPr>
          <w:b/>
          <w:spacing w:val="-2"/>
        </w:rPr>
        <w:t>Подрядчик,</w:t>
      </w:r>
      <w:r>
        <w:rPr>
          <w:spacing w:val="-2"/>
        </w:rPr>
        <w:t xml:space="preserve">  в  лице </w:t>
      </w:r>
      <w:r>
        <w:rPr>
          <w:color w:val="000000"/>
          <w:spacing w:val="6"/>
        </w:rPr>
        <w:t>________________________________</w:t>
      </w:r>
      <w:r>
        <w:rPr>
          <w:spacing w:val="-2"/>
        </w:rPr>
        <w:t>,    действующего  на  основании Устава предприятия</w:t>
      </w:r>
      <w:r>
        <w:t xml:space="preserve">,  с  другой  стороны, вместе именуемые </w:t>
      </w:r>
      <w:r w:rsidRPr="0076342D">
        <w:rPr>
          <w:b/>
        </w:rPr>
        <w:t>Стороны</w:t>
      </w:r>
      <w:r>
        <w:rPr>
          <w:b/>
        </w:rPr>
        <w:t>,</w:t>
      </w:r>
      <w:r>
        <w:t xml:space="preserve"> на основании аукционных торгов по ______ (протокол заседания аукционной комиссии № ________________ от                  ____________ 201</w:t>
      </w:r>
      <w:r w:rsidR="00395120">
        <w:t>4</w:t>
      </w:r>
      <w:r>
        <w:t xml:space="preserve">года) и свидетельства СРО № ______________________,  </w:t>
      </w:r>
      <w:r>
        <w:rPr>
          <w:spacing w:val="-2"/>
        </w:rPr>
        <w:t xml:space="preserve">заключили настоящий  муниципальный контракт (далее - контракт) о </w:t>
      </w:r>
      <w:r>
        <w:rPr>
          <w:spacing w:val="-8"/>
        </w:rPr>
        <w:t>нижеследующем:</w:t>
      </w:r>
    </w:p>
    <w:p w:rsidR="0038541C" w:rsidRDefault="0038541C" w:rsidP="0038541C">
      <w:pPr>
        <w:ind w:firstLine="540"/>
        <w:jc w:val="both"/>
      </w:pPr>
    </w:p>
    <w:p w:rsidR="0038541C" w:rsidRDefault="0038541C" w:rsidP="0038541C">
      <w:pPr>
        <w:jc w:val="center"/>
        <w:rPr>
          <w:b/>
          <w:spacing w:val="1"/>
        </w:rPr>
      </w:pPr>
      <w:r>
        <w:rPr>
          <w:b/>
          <w:spacing w:val="1"/>
        </w:rPr>
        <w:t>1.         ПРЕДМЕТ КОНТРАКТА</w:t>
      </w:r>
    </w:p>
    <w:p w:rsidR="0038541C" w:rsidRDefault="0038541C" w:rsidP="0038541C">
      <w:pPr>
        <w:jc w:val="center"/>
        <w:rPr>
          <w:b/>
        </w:rPr>
      </w:pPr>
    </w:p>
    <w:p w:rsidR="0038541C" w:rsidRDefault="0038541C" w:rsidP="0038541C">
      <w:pPr>
        <w:jc w:val="both"/>
        <w:rPr>
          <w:spacing w:val="-15"/>
        </w:rPr>
      </w:pPr>
      <w:r>
        <w:rPr>
          <w:spacing w:val="-5"/>
        </w:rPr>
        <w:t xml:space="preserve">            1.1. Подрядчик по заданию Заказчика выполняет подрядные работы по объекту:  </w:t>
      </w:r>
      <w:r>
        <w:rPr>
          <w:b/>
          <w:spacing w:val="-5"/>
        </w:rPr>
        <w:t>Приобретение и установка  водоочистной установки для очистки воды ,</w:t>
      </w:r>
      <w:r>
        <w:rPr>
          <w:spacing w:val="-5"/>
        </w:rPr>
        <w:t xml:space="preserve"> и сдает Заказчику, а Заказчик </w:t>
      </w:r>
      <w:r>
        <w:rPr>
          <w:spacing w:val="2"/>
        </w:rPr>
        <w:t xml:space="preserve">обязуется принять и оплатить результат данных работ в соответствии с </w:t>
      </w:r>
      <w:r>
        <w:rPr>
          <w:spacing w:val="-5"/>
        </w:rPr>
        <w:t>условиями настоящего контракта.</w:t>
      </w:r>
    </w:p>
    <w:p w:rsidR="0038541C" w:rsidRDefault="0038541C" w:rsidP="0038541C">
      <w:pPr>
        <w:jc w:val="both"/>
        <w:rPr>
          <w:b/>
          <w:spacing w:val="-9"/>
        </w:rPr>
      </w:pPr>
      <w:r>
        <w:rPr>
          <w:spacing w:val="-9"/>
        </w:rPr>
        <w:t xml:space="preserve">             1.2. Адрес места нахождения объекта: </w:t>
      </w:r>
      <w:r>
        <w:rPr>
          <w:b/>
          <w:spacing w:val="-9"/>
        </w:rPr>
        <w:t>Ростовская область Дубовский район х. Семичный</w:t>
      </w:r>
      <w:r w:rsidR="00EB502B">
        <w:rPr>
          <w:b/>
          <w:spacing w:val="-9"/>
        </w:rPr>
        <w:t>.</w:t>
      </w:r>
    </w:p>
    <w:p w:rsidR="0038541C" w:rsidRDefault="0038541C" w:rsidP="0038541C">
      <w:pPr>
        <w:jc w:val="both"/>
      </w:pPr>
      <w:r>
        <w:rPr>
          <w:spacing w:val="-4"/>
        </w:rPr>
        <w:t xml:space="preserve">           1.3. Работы, указанные в п. 1.1. настоящего контракта, выполняются Подрядчиком                       в соответствии с техническим заданием (Приложение № 1 к муниципальному контракту) </w:t>
      </w:r>
      <w:r>
        <w:rPr>
          <w:spacing w:val="-8"/>
        </w:rPr>
        <w:t xml:space="preserve">и сметной документацией, составленной Подрядчиком и утвержденной Заказчиком.  </w:t>
      </w:r>
    </w:p>
    <w:p w:rsidR="0038541C" w:rsidRDefault="0038541C" w:rsidP="0038541C">
      <w:pPr>
        <w:jc w:val="both"/>
        <w:rPr>
          <w:spacing w:val="-1"/>
        </w:rPr>
      </w:pPr>
      <w:r>
        <w:rPr>
          <w:spacing w:val="-9"/>
        </w:rPr>
        <w:t xml:space="preserve">            1.4.</w:t>
      </w:r>
      <w:r>
        <w:tab/>
        <w:t xml:space="preserve">Работы по настоящему контракту </w:t>
      </w:r>
      <w:r>
        <w:rPr>
          <w:spacing w:val="-1"/>
        </w:rPr>
        <w:t xml:space="preserve">Подрядчик должен начать и              завершить в соответствии с предоставленным подрядчиком и утвержденным              заказчиком графиком выполнения работ, являющемся его неотъемлемой частью (Приложение № 2) </w:t>
      </w:r>
    </w:p>
    <w:p w:rsidR="0038541C" w:rsidRDefault="0038541C" w:rsidP="0038541C">
      <w:pPr>
        <w:jc w:val="both"/>
      </w:pPr>
      <w:r>
        <w:rPr>
          <w:spacing w:val="-1"/>
        </w:rPr>
        <w:t xml:space="preserve">          1</w:t>
      </w:r>
      <w:r>
        <w:rPr>
          <w:spacing w:val="-9"/>
        </w:rPr>
        <w:t>.5.</w:t>
      </w:r>
      <w:r>
        <w:tab/>
        <w:t>График выполнения по настоящему контракту разрабатывается Подрядчиком с учетом выделенного лимита финансирования на текущий финансовый год.</w:t>
      </w:r>
    </w:p>
    <w:p w:rsidR="0038541C" w:rsidRDefault="0038541C" w:rsidP="0038541C">
      <w:pPr>
        <w:jc w:val="both"/>
        <w:rPr>
          <w:spacing w:val="-10"/>
        </w:rPr>
      </w:pPr>
      <w:r>
        <w:rPr>
          <w:spacing w:val="-10"/>
        </w:rPr>
        <w:t xml:space="preserve">            1.6. Затраты на производство работ по настоящему контракту финансируются за счет  средств резервного фонда Правительства Ростовской области. </w:t>
      </w:r>
    </w:p>
    <w:p w:rsidR="0038541C" w:rsidRDefault="0038541C" w:rsidP="0038541C">
      <w:pPr>
        <w:jc w:val="both"/>
        <w:rPr>
          <w:spacing w:val="-10"/>
        </w:rPr>
      </w:pPr>
      <w:r>
        <w:rPr>
          <w:spacing w:val="-10"/>
        </w:rPr>
        <w:t xml:space="preserve">            1.7. Срок выполнения работ</w:t>
      </w:r>
    </w:p>
    <w:p w:rsidR="0038541C" w:rsidRDefault="0038541C" w:rsidP="0038541C">
      <w:pPr>
        <w:jc w:val="both"/>
        <w:rPr>
          <w:spacing w:val="-10"/>
        </w:rPr>
      </w:pPr>
      <w:r>
        <w:rPr>
          <w:spacing w:val="-10"/>
        </w:rPr>
        <w:t xml:space="preserve">            - дата начала выполнения работ – на следующий день после заключения настоящего контракта – __________ 201</w:t>
      </w:r>
      <w:r w:rsidR="00395120">
        <w:rPr>
          <w:spacing w:val="-10"/>
        </w:rPr>
        <w:t>4</w:t>
      </w:r>
      <w:r>
        <w:rPr>
          <w:spacing w:val="-10"/>
        </w:rPr>
        <w:t xml:space="preserve"> года.</w:t>
      </w:r>
    </w:p>
    <w:p w:rsidR="0038541C" w:rsidRDefault="0038541C" w:rsidP="0038541C">
      <w:pPr>
        <w:jc w:val="both"/>
        <w:rPr>
          <w:spacing w:val="-10"/>
        </w:rPr>
      </w:pPr>
      <w:r>
        <w:rPr>
          <w:spacing w:val="-10"/>
        </w:rPr>
        <w:t xml:space="preserve">            - дата завершения работ – 30 дней с о дня заключения контракта.</w:t>
      </w:r>
    </w:p>
    <w:p w:rsidR="0038541C" w:rsidRDefault="0038541C" w:rsidP="0038541C">
      <w:pPr>
        <w:jc w:val="both"/>
      </w:pPr>
    </w:p>
    <w:p w:rsidR="0038541C" w:rsidRDefault="0038541C" w:rsidP="0038541C">
      <w:pPr>
        <w:jc w:val="center"/>
        <w:rPr>
          <w:b/>
          <w:spacing w:val="2"/>
        </w:rPr>
      </w:pPr>
      <w:r>
        <w:rPr>
          <w:b/>
          <w:spacing w:val="2"/>
        </w:rPr>
        <w:t xml:space="preserve">2. СТОИМОСТЬ РАБОТ </w:t>
      </w:r>
    </w:p>
    <w:p w:rsidR="0038541C" w:rsidRDefault="0038541C" w:rsidP="0038541C">
      <w:pPr>
        <w:jc w:val="center"/>
      </w:pPr>
    </w:p>
    <w:p w:rsidR="0038541C" w:rsidRDefault="0038541C" w:rsidP="0038541C">
      <w:pPr>
        <w:jc w:val="both"/>
        <w:rPr>
          <w:spacing w:val="3"/>
        </w:rPr>
      </w:pPr>
      <w:r>
        <w:rPr>
          <w:spacing w:val="-9"/>
        </w:rPr>
        <w:t xml:space="preserve">           2.1.</w:t>
      </w:r>
      <w:r>
        <w:tab/>
        <w:t>С</w:t>
      </w:r>
      <w:r>
        <w:rPr>
          <w:spacing w:val="-3"/>
        </w:rPr>
        <w:t xml:space="preserve">тоимость работ, поручаемых Подрядчику по настоящему контракту,   </w:t>
      </w:r>
      <w:r>
        <w:rPr>
          <w:spacing w:val="2"/>
        </w:rPr>
        <w:t xml:space="preserve">составляет </w:t>
      </w:r>
      <w:proofErr w:type="spellStart"/>
      <w:r>
        <w:rPr>
          <w:spacing w:val="2"/>
        </w:rPr>
        <w:t>_____________________</w:t>
      </w:r>
      <w:r>
        <w:rPr>
          <w:spacing w:val="-7"/>
        </w:rPr>
        <w:t>рублей</w:t>
      </w:r>
      <w:proofErr w:type="spellEnd"/>
      <w:r>
        <w:rPr>
          <w:spacing w:val="-7"/>
        </w:rPr>
        <w:t xml:space="preserve">  с учетом</w:t>
      </w:r>
      <w:r>
        <w:rPr>
          <w:spacing w:val="7"/>
        </w:rPr>
        <w:t xml:space="preserve"> НДС</w:t>
      </w:r>
      <w:r>
        <w:rPr>
          <w:spacing w:val="-5"/>
        </w:rPr>
        <w:t xml:space="preserve"> (без НДС). В том числе: средства </w:t>
      </w:r>
      <w:r w:rsidR="005E104E">
        <w:rPr>
          <w:spacing w:val="-5"/>
        </w:rPr>
        <w:t>областного бюджета_________ рублей</w:t>
      </w:r>
      <w:r>
        <w:rPr>
          <w:spacing w:val="-5"/>
        </w:rPr>
        <w:t xml:space="preserve">.  Стоимость работ </w:t>
      </w:r>
      <w:r w:rsidR="005E104E">
        <w:rPr>
          <w:spacing w:val="-5"/>
        </w:rPr>
        <w:t>определяется на</w:t>
      </w:r>
      <w:r>
        <w:rPr>
          <w:spacing w:val="-5"/>
        </w:rPr>
        <w:t xml:space="preserve"> основании утвержденного технического задания и сметной документации согласно протокола подведения </w:t>
      </w:r>
      <w:r w:rsidRPr="00490264">
        <w:rPr>
          <w:spacing w:val="-5"/>
        </w:rPr>
        <w:t xml:space="preserve">итогов </w:t>
      </w:r>
      <w:r w:rsidRPr="005031BD">
        <w:rPr>
          <w:spacing w:val="-5"/>
        </w:rPr>
        <w:t>аукциона</w:t>
      </w:r>
      <w:r>
        <w:rPr>
          <w:spacing w:val="-5"/>
        </w:rPr>
        <w:t xml:space="preserve"> от _________________201</w:t>
      </w:r>
      <w:r w:rsidR="00395120">
        <w:rPr>
          <w:spacing w:val="-5"/>
        </w:rPr>
        <w:t>4</w:t>
      </w:r>
      <w:r>
        <w:rPr>
          <w:spacing w:val="-5"/>
        </w:rPr>
        <w:t xml:space="preserve"> года № _______ Цена контракта является твердой и не может изменяться в ходе его  исполнения. </w:t>
      </w:r>
      <w:r>
        <w:rPr>
          <w:spacing w:val="3"/>
        </w:rPr>
        <w:t xml:space="preserve">Оплата выполненных работ осуществляется по цене, установленной муниципальным контрактом. </w:t>
      </w:r>
    </w:p>
    <w:p w:rsidR="0038541C" w:rsidRDefault="0038541C" w:rsidP="0038541C">
      <w:pPr>
        <w:jc w:val="both"/>
        <w:rPr>
          <w:spacing w:val="3"/>
        </w:rPr>
      </w:pPr>
      <w:r>
        <w:rPr>
          <w:spacing w:val="3"/>
        </w:rPr>
        <w:t xml:space="preserve">       2.2. </w:t>
      </w:r>
      <w:r>
        <w:t xml:space="preserve">Стоимость выполненных и предъявленных к оплате работ определяется в           уровне текущих цен </w:t>
      </w:r>
      <w:proofErr w:type="spellStart"/>
      <w:r>
        <w:t>базисно-индексным</w:t>
      </w:r>
      <w:proofErr w:type="spellEnd"/>
      <w:r>
        <w:t xml:space="preserve"> способом, согласно  сметной документации в </w:t>
      </w:r>
      <w:r>
        <w:lastRenderedPageBreak/>
        <w:t>сметно-нормативной базе 2001 ( редакция 2009) года с применением индексов пересчета в уровень текущих цен на строительно-монтажные, прочие работы, определивших твердую цену Контракта.</w:t>
      </w:r>
    </w:p>
    <w:p w:rsidR="0038541C" w:rsidRDefault="0038541C" w:rsidP="0038541C">
      <w:pPr>
        <w:jc w:val="both"/>
      </w:pPr>
      <w:r>
        <w:rPr>
          <w:spacing w:val="1"/>
        </w:rPr>
        <w:t xml:space="preserve">         2.3. Выполненные работы принимаются Заказчиком с учетом                предусмотренного  техническим заданием  объёма и локального сметного расчета на основании актов о приемке </w:t>
      </w:r>
      <w:r>
        <w:t>выполненных работ (форма № КС-2), актов на пуско-наладочные работы и оплачиваются Заказчиком на основании справки               о стоимости выполненных работ и затрат (форма № КС-3) и выставленных Подрядчиком счетов-фактур с учетом казначейской системы исполнения бюджетных обязательств в пределах лимита, предусмотренного настоящим контрактом. Окончательный расчет производится по результатам завершенных работ и осуществляется после исполнения Подрядчиком   всех обязательств предусмотренных настоящим контрактом, при  своевременном  поступлении   денежных средств из краевого бюджета.</w:t>
      </w:r>
    </w:p>
    <w:p w:rsidR="0038541C" w:rsidRDefault="0038541C" w:rsidP="0038541C">
      <w:pPr>
        <w:jc w:val="both"/>
      </w:pPr>
    </w:p>
    <w:p w:rsidR="0038541C" w:rsidRDefault="0038541C" w:rsidP="0038541C">
      <w:pPr>
        <w:jc w:val="both"/>
      </w:pPr>
    </w:p>
    <w:p w:rsidR="0038541C" w:rsidRDefault="0038541C" w:rsidP="0038541C">
      <w:pPr>
        <w:jc w:val="center"/>
        <w:rPr>
          <w:b/>
        </w:rPr>
      </w:pPr>
      <w:r>
        <w:rPr>
          <w:b/>
        </w:rPr>
        <w:t>З.РАСЧЕТЫ И ПЛАТЕЖИ</w:t>
      </w:r>
    </w:p>
    <w:p w:rsidR="0038541C" w:rsidRDefault="0038541C" w:rsidP="0038541C">
      <w:pPr>
        <w:jc w:val="center"/>
        <w:rPr>
          <w:b/>
        </w:rPr>
      </w:pPr>
    </w:p>
    <w:p w:rsidR="0038541C" w:rsidRDefault="0038541C" w:rsidP="0038541C">
      <w:pPr>
        <w:jc w:val="both"/>
      </w:pPr>
      <w:r>
        <w:t xml:space="preserve">         3.1. Заказчик производит оплату выполненных работ платежными поручениями              на основании акта приемки выполненных работ (КС-2) и справки о стоимости выполненных работ и затрат (форма № КС - 3), подписанной Сторонами, выставленной счет фактуры в адрес Заказчика, актов на пуско-наладочные работы, при условии наличия денежных средств на лицевом  счете Заказчика с учетом казначейской системы исполнения бюджетных обязательств в пределах лимита, предусмотренного настоящим контрактом</w:t>
      </w:r>
      <w:r w:rsidR="00A81F99">
        <w:t xml:space="preserve">. Обязательства </w:t>
      </w:r>
      <w:r>
        <w:t>по оплате за выполненные работы считаются исполненными с момента списания денежных средств с лицевого счета Заказчика.</w:t>
      </w:r>
    </w:p>
    <w:p w:rsidR="0038541C" w:rsidRDefault="0038541C" w:rsidP="0038541C">
      <w:pPr>
        <w:jc w:val="both"/>
      </w:pPr>
      <w:r>
        <w:t xml:space="preserve">         3.2. В случае отсутствия денежных средств на лицевом счете Заказчика,                   оплата выполненных работ Подрядчику производится Заказчиком в течение                           14 банковских дней после поступления денежных средств из краевого бюджета  на лице</w:t>
      </w:r>
      <w:r w:rsidR="00A81F99">
        <w:t xml:space="preserve">вой счет Заказчика </w:t>
      </w:r>
      <w:r>
        <w:t>на цели, указанные в п. 1.1 настоящего Контракта.</w:t>
      </w:r>
    </w:p>
    <w:p w:rsidR="0038541C" w:rsidRDefault="0038541C" w:rsidP="0038541C">
      <w:pPr>
        <w:jc w:val="both"/>
        <w:rPr>
          <w:b/>
        </w:rPr>
      </w:pPr>
      <w:r>
        <w:t xml:space="preserve">          3.3. Окончательный расчет производится по результатам завершенных работ и осуществляется после исполнения Подрядчиком   всех обязательств,  предусмотренных настоящим контрактом</w:t>
      </w:r>
      <w:r>
        <w:rPr>
          <w:b/>
        </w:rPr>
        <w:t xml:space="preserve"> .</w:t>
      </w:r>
    </w:p>
    <w:p w:rsidR="0038541C" w:rsidRDefault="0038541C" w:rsidP="0038541C">
      <w:pPr>
        <w:jc w:val="both"/>
        <w:rPr>
          <w:b/>
        </w:rPr>
      </w:pPr>
    </w:p>
    <w:p w:rsidR="0038541C" w:rsidRDefault="0038541C" w:rsidP="0038541C">
      <w:pPr>
        <w:jc w:val="center"/>
        <w:rPr>
          <w:b/>
        </w:rPr>
      </w:pPr>
      <w:r>
        <w:rPr>
          <w:b/>
        </w:rPr>
        <w:t>4.    ПРАВА И ОБЯЗАННОСТИ СТОРОН</w:t>
      </w:r>
    </w:p>
    <w:p w:rsidR="0038541C" w:rsidRDefault="0038541C" w:rsidP="0038541C">
      <w:pPr>
        <w:jc w:val="center"/>
        <w:rPr>
          <w:b/>
        </w:rPr>
      </w:pPr>
    </w:p>
    <w:p w:rsidR="0038541C" w:rsidRDefault="0038541C" w:rsidP="0038541C">
      <w:pPr>
        <w:jc w:val="both"/>
      </w:pPr>
      <w:r>
        <w:t xml:space="preserve">        3.1. Заказчик имеет право:</w:t>
      </w:r>
    </w:p>
    <w:p w:rsidR="0038541C" w:rsidRDefault="0038541C" w:rsidP="0038541C">
      <w:pPr>
        <w:jc w:val="both"/>
      </w:pPr>
      <w:r>
        <w:t>3.1.1. Проверять  в  любое  время  ход  и качество работы, выполняемой Подрядчиком, не вмешиваясь в его хозяйственную деятельность.</w:t>
      </w:r>
    </w:p>
    <w:p w:rsidR="0038541C" w:rsidRDefault="0038541C" w:rsidP="0038541C">
      <w:pPr>
        <w:jc w:val="both"/>
      </w:pPr>
      <w:r>
        <w:t>3.2. Подрядчик имеет право:</w:t>
      </w:r>
    </w:p>
    <w:p w:rsidR="0038541C" w:rsidRDefault="0038541C" w:rsidP="0038541C">
      <w:pPr>
        <w:jc w:val="both"/>
      </w:pPr>
      <w:r>
        <w:t>3.2.1.На своевременную оплату выполненных работ в соответствии с разделом 2 настоящего муниципального контракта</w:t>
      </w:r>
    </w:p>
    <w:p w:rsidR="0038541C" w:rsidRDefault="0038541C" w:rsidP="0038541C">
      <w:r>
        <w:t>3.3. Подрядчик обязан:</w:t>
      </w:r>
    </w:p>
    <w:p w:rsidR="0038541C" w:rsidRDefault="0038541C" w:rsidP="0038541C">
      <w:r>
        <w:t xml:space="preserve">3.3.1.  Выполнить работы в полном объеме и сроки с надлежащим качеством, соответствовать  действующим  строительным нормам и правилам, техническим  условиям, государственным стандартам в соответствии со сметной документацией и техническим заданием. </w:t>
      </w:r>
    </w:p>
    <w:p w:rsidR="0038541C" w:rsidRDefault="0038541C" w:rsidP="0038541C">
      <w:pPr>
        <w:jc w:val="both"/>
      </w:pPr>
      <w:r>
        <w:t>3.3.2. Предоставлять Заказчику акты выполненных работ</w:t>
      </w:r>
      <w:r w:rsidR="00A81F99">
        <w:t>.</w:t>
      </w:r>
    </w:p>
    <w:p w:rsidR="0038541C" w:rsidRDefault="0038541C" w:rsidP="0038541C">
      <w:pPr>
        <w:jc w:val="both"/>
      </w:pPr>
      <w:r>
        <w:t xml:space="preserve">3.3.3. Содержать строительную площадку и прилегающие участки свободными от  отходов, накапливаемых  в результате работ  и обеспечить их уборку, а </w:t>
      </w:r>
      <w:r w:rsidR="005E104E">
        <w:t>также вывезти</w:t>
      </w:r>
      <w:r>
        <w:t xml:space="preserve"> с территории объекта в течение</w:t>
      </w:r>
      <w:r>
        <w:rPr>
          <w:i/>
          <w:iCs/>
        </w:rPr>
        <w:t xml:space="preserve"> 2</w:t>
      </w:r>
      <w:r>
        <w:t xml:space="preserve"> дней с момента окончания строительно-монтажных работ, принадлежащие Подрядчику бытовые помещения, оборудование, инвентарь,  строительный мусор, отходы, отключить временные сети энергоснабжения.</w:t>
      </w:r>
    </w:p>
    <w:p w:rsidR="0038541C" w:rsidRDefault="0038541C" w:rsidP="0038541C">
      <w:pPr>
        <w:jc w:val="both"/>
      </w:pPr>
      <w:r>
        <w:lastRenderedPageBreak/>
        <w:t>3.3.4. Письменно уведомить Заказчи</w:t>
      </w:r>
      <w:r w:rsidR="00A81F99">
        <w:t xml:space="preserve">ка о готовности передать объект </w:t>
      </w:r>
      <w:r>
        <w:t>к приемке в эксплуатацию или к сдаче выполненных  работ;</w:t>
      </w:r>
    </w:p>
    <w:p w:rsidR="0038541C" w:rsidRDefault="0038541C" w:rsidP="0038541C">
      <w:pPr>
        <w:jc w:val="both"/>
      </w:pPr>
      <w:r>
        <w:t>3.3.5. Передать Заказчику исполнительную документацию за пять дней до начала приемки выполненных работ в трех экземплярах;</w:t>
      </w:r>
    </w:p>
    <w:p w:rsidR="0038541C" w:rsidRDefault="0038541C" w:rsidP="0038541C">
      <w:pPr>
        <w:jc w:val="both"/>
      </w:pPr>
      <w:r>
        <w:t>3.3.6. Обеспечить необходимые противопожарные мероприятия, мероприятия по технике безопасности, охране окружающей среды.</w:t>
      </w:r>
    </w:p>
    <w:p w:rsidR="0038541C" w:rsidRDefault="0038541C" w:rsidP="0038541C">
      <w:pPr>
        <w:jc w:val="both"/>
      </w:pPr>
      <w:r>
        <w:t>3.3.7.  Устранить за свой счет недостатки результатов работ, выявленные Заказчиком   при   их   приемке,  в  течение  5 (пяти)  дней  со  дня  получения соответствующего уведомления Заказчика.</w:t>
      </w:r>
    </w:p>
    <w:p w:rsidR="0038541C" w:rsidRDefault="0038541C" w:rsidP="0038541C">
      <w:pPr>
        <w:jc w:val="both"/>
      </w:pPr>
      <w:r>
        <w:t>3.3.8.   Нести   риск   случайной  гибели  или  случайного  повреждения материалов,  оборудования, выполненных работ, или иного  используемого  для  исполнения муниципального контракта  имущества до момента  подписания акта передачи объекта, а также обеспечить надлежащую охрану объекта, материалов, оборудования и другого имущества в период выполнения работ.</w:t>
      </w:r>
    </w:p>
    <w:p w:rsidR="0038541C" w:rsidRDefault="0038541C" w:rsidP="0038541C">
      <w:pPr>
        <w:jc w:val="both"/>
      </w:pPr>
      <w:r>
        <w:t>3.3.9. Передать  по  окончании  работ  их  результаты  и  права на них Заказчику,   а   также   передать  Заказчику  информацию,  необходимую  для эксплуатации и иного использования результатов работ.</w:t>
      </w:r>
    </w:p>
    <w:p w:rsidR="0038541C" w:rsidRDefault="0038541C" w:rsidP="0038541C">
      <w:pPr>
        <w:jc w:val="both"/>
      </w:pPr>
      <w:r>
        <w:t xml:space="preserve">3.3.10. Предоставить гарантийный срок на выполненные работы и на оборудование, входящее в состав станции очистки воды на срок гарантии, предоставляемый заводом Изготовителем, но не менее 12 месяцев со дня сдачи  станции очистки воды в эксплуатацию.  </w:t>
      </w:r>
    </w:p>
    <w:p w:rsidR="0038541C" w:rsidRDefault="0038541C" w:rsidP="0038541C">
      <w:pPr>
        <w:jc w:val="both"/>
      </w:pPr>
      <w:r>
        <w:t>3.3.11.  При  обнаружении  в  период  гарантийного  срока  недостатков, которые не позволят продолжить нормальное использование станции очистки волы, и которые не вызваны нарушением правил эксплуатации станции очистки воды,  устранить  недостатки  за  свой счет и продлить гарантийный срок на период устранения недостатков.</w:t>
      </w:r>
    </w:p>
    <w:p w:rsidR="0038541C" w:rsidRDefault="0038541C" w:rsidP="0038541C"/>
    <w:p w:rsidR="0038541C" w:rsidRDefault="0038541C" w:rsidP="0038541C">
      <w:pPr>
        <w:jc w:val="both"/>
      </w:pPr>
      <w:r>
        <w:t>3.4. Заказчик обязан:</w:t>
      </w:r>
    </w:p>
    <w:p w:rsidR="0038541C" w:rsidRDefault="0038541C" w:rsidP="0038541C">
      <w:pPr>
        <w:jc w:val="both"/>
      </w:pPr>
      <w:r>
        <w:t>3.4.1.  В  течение  5 дней после получения от Подрядчика извещения об окончании  работ  осмотреть  и  принять  результаты работ и уведомить  Подрядчика  при  обнаружении</w:t>
      </w:r>
      <w:r w:rsidR="00A81F99">
        <w:t xml:space="preserve"> недостатков результатов работ </w:t>
      </w:r>
      <w:r>
        <w:t>или отступлений от муниципального  контракта, ухудшающих результаты работ.</w:t>
      </w:r>
    </w:p>
    <w:p w:rsidR="0038541C" w:rsidRDefault="0038541C" w:rsidP="0038541C">
      <w:pPr>
        <w:jc w:val="both"/>
      </w:pPr>
      <w:r>
        <w:t>3.4.2.  Оплатить  выполненные  Подрядчиком  работы  в порядке и в сроки, установленные настоящим муниципальным контрактом.</w:t>
      </w:r>
    </w:p>
    <w:p w:rsidR="0038541C" w:rsidRDefault="0038541C" w:rsidP="0038541C">
      <w:pPr>
        <w:jc w:val="both"/>
      </w:pPr>
      <w:r>
        <w:t xml:space="preserve">3.4.3.  Предоставить для обучения персонал, который в дальнейшем будет обеспечивать обслуживание и эксплуатацию станции очистки воды, не позднее 5-ти дней до сдачи объекта в эксплуатацию. </w:t>
      </w:r>
    </w:p>
    <w:p w:rsidR="0038541C" w:rsidRDefault="0038541C" w:rsidP="0038541C">
      <w:pPr>
        <w:jc w:val="both"/>
      </w:pPr>
    </w:p>
    <w:p w:rsidR="0038541C" w:rsidRDefault="0038541C" w:rsidP="0038541C">
      <w:pPr>
        <w:jc w:val="center"/>
        <w:rPr>
          <w:b/>
        </w:rPr>
      </w:pPr>
      <w:r>
        <w:rPr>
          <w:b/>
        </w:rPr>
        <w:t>5.   ИЗМЕНЕНИЕ И РАСТОРЖЕНИЕ КОНТРАКТА</w:t>
      </w:r>
    </w:p>
    <w:p w:rsidR="0038541C" w:rsidRDefault="0038541C" w:rsidP="0038541C">
      <w:pPr>
        <w:jc w:val="center"/>
        <w:rPr>
          <w:b/>
        </w:rPr>
      </w:pPr>
    </w:p>
    <w:p w:rsidR="0038541C" w:rsidRDefault="0038541C" w:rsidP="0038541C">
      <w:pPr>
        <w:jc w:val="both"/>
      </w:pPr>
      <w:r>
        <w:t xml:space="preserve">       5.1. Заказчик по согласованию с Подрядчиком в ходе исполнения контракта вправе изменить не более чем на десять процентов предусмотренный контрактом объем</w:t>
      </w:r>
    </w:p>
    <w:p w:rsidR="0038541C" w:rsidRDefault="0038541C" w:rsidP="0038541C">
      <w:pPr>
        <w:jc w:val="both"/>
      </w:pPr>
      <w:r>
        <w:t xml:space="preserve"> работ при изменении потребности в работах, связанных с работами, на выполнение которых заключен контракт. При этом первоначальная цена контракта изменяется пропорционально объему таких работ, но не более чем на десять процентов такой цены.</w:t>
      </w:r>
    </w:p>
    <w:p w:rsidR="0038541C" w:rsidRDefault="0038541C" w:rsidP="0038541C">
      <w:pPr>
        <w:jc w:val="both"/>
      </w:pPr>
      <w:r>
        <w:t xml:space="preserve">        5.2. Внесение изменений и дополнений в настоящий контракт возможно путем</w:t>
      </w:r>
      <w:r>
        <w:br/>
        <w:t>заключения дополнительного соглашения, подписанного Сторонами.</w:t>
      </w:r>
    </w:p>
    <w:p w:rsidR="0038541C" w:rsidRDefault="0038541C" w:rsidP="0038541C">
      <w:pPr>
        <w:jc w:val="both"/>
      </w:pPr>
      <w:r>
        <w:t xml:space="preserve">        5.3. Заказчик вправе расторгнуть Контракт в случае несоблюдения Подрядчиком</w:t>
      </w:r>
      <w:r>
        <w:br/>
        <w:t>требований по качеству работ, если исправление соответствующих некачественно</w:t>
      </w:r>
      <w:r>
        <w:br/>
        <w:t>выполненных работ влечет задержку строительства более чем на 30 дней;</w:t>
      </w:r>
    </w:p>
    <w:p w:rsidR="0038541C" w:rsidRDefault="0038541C" w:rsidP="0038541C">
      <w:pPr>
        <w:jc w:val="both"/>
      </w:pPr>
      <w:r>
        <w:t xml:space="preserve">        5.4. Стороны по соглашению вправе расторгнуть контракт в любое время. При</w:t>
      </w:r>
      <w:r>
        <w:br/>
        <w:t>расторжении  контракта по  соглашению  Сторон,  объект  передается  Подрядчиком</w:t>
      </w:r>
      <w:r>
        <w:br/>
        <w:t>Заказчику по акту приема-передачи.</w:t>
      </w:r>
    </w:p>
    <w:p w:rsidR="0038541C" w:rsidRDefault="0038541C" w:rsidP="0038541C">
      <w:pPr>
        <w:jc w:val="both"/>
      </w:pPr>
    </w:p>
    <w:p w:rsidR="0038541C" w:rsidRDefault="0038541C" w:rsidP="0038541C">
      <w:pPr>
        <w:jc w:val="center"/>
        <w:rPr>
          <w:b/>
        </w:rPr>
      </w:pPr>
      <w:r>
        <w:rPr>
          <w:b/>
        </w:rPr>
        <w:t>6.</w:t>
      </w:r>
      <w:r>
        <w:rPr>
          <w:b/>
        </w:rPr>
        <w:tab/>
        <w:t>ГАРАНТИИ КАЧЕСТВА</w:t>
      </w:r>
    </w:p>
    <w:p w:rsidR="0038541C" w:rsidRDefault="0038541C" w:rsidP="0038541C">
      <w:pPr>
        <w:jc w:val="center"/>
        <w:rPr>
          <w:b/>
        </w:rPr>
      </w:pPr>
    </w:p>
    <w:p w:rsidR="0038541C" w:rsidRDefault="0038541C" w:rsidP="0038541C">
      <w:pPr>
        <w:jc w:val="both"/>
      </w:pPr>
      <w:r>
        <w:t xml:space="preserve">        6.1.</w:t>
      </w:r>
      <w:r>
        <w:tab/>
        <w:t>Работы, выполняемые Подрядчиком по настоящему Конт</w:t>
      </w:r>
      <w:r w:rsidR="005D3F4E">
        <w:t>ракту, должны</w:t>
      </w:r>
      <w:r w:rsidR="005D3F4E">
        <w:br/>
        <w:t xml:space="preserve">соответствовать сметной документации, </w:t>
      </w:r>
      <w:r w:rsidR="00CF7A68">
        <w:t>техническим</w:t>
      </w:r>
      <w:r w:rsidR="005D3F4E">
        <w:t xml:space="preserve"> и </w:t>
      </w:r>
      <w:r>
        <w:t>строительным</w:t>
      </w:r>
      <w:r>
        <w:br/>
        <w:t>нормам и правилам, требованиям технических регламентов, результатам инженерных</w:t>
      </w:r>
      <w:r>
        <w:br/>
        <w:t>изысканий, требованиям.</w:t>
      </w:r>
    </w:p>
    <w:p w:rsidR="0038541C" w:rsidRPr="008878F0" w:rsidRDefault="0038541C" w:rsidP="0038541C">
      <w:pPr>
        <w:tabs>
          <w:tab w:val="left" w:pos="3600"/>
        </w:tabs>
        <w:snapToGrid w:val="0"/>
        <w:ind w:left="-30"/>
        <w:jc w:val="both"/>
        <w:rPr>
          <w:sz w:val="22"/>
          <w:szCs w:val="22"/>
        </w:rPr>
      </w:pPr>
      <w:r>
        <w:t xml:space="preserve">        6.2. Гарантийный срок на выполняемые Подрядчиком </w:t>
      </w:r>
      <w:r w:rsidRPr="008878F0">
        <w:rPr>
          <w:sz w:val="22"/>
          <w:szCs w:val="22"/>
        </w:rPr>
        <w:t xml:space="preserve">монтажные работы не менее </w:t>
      </w:r>
      <w:r>
        <w:rPr>
          <w:sz w:val="22"/>
          <w:szCs w:val="22"/>
        </w:rPr>
        <w:t>24</w:t>
      </w:r>
      <w:r w:rsidRPr="008878F0">
        <w:rPr>
          <w:sz w:val="22"/>
          <w:szCs w:val="22"/>
        </w:rPr>
        <w:t xml:space="preserve"> месяцев;</w:t>
      </w:r>
    </w:p>
    <w:p w:rsidR="0038541C" w:rsidRPr="008878F0" w:rsidRDefault="0038541C" w:rsidP="0038541C">
      <w:pPr>
        <w:tabs>
          <w:tab w:val="left" w:pos="3600"/>
        </w:tabs>
        <w:snapToGrid w:val="0"/>
        <w:ind w:left="-30"/>
        <w:jc w:val="both"/>
        <w:rPr>
          <w:sz w:val="22"/>
          <w:szCs w:val="22"/>
        </w:rPr>
      </w:pPr>
      <w:r w:rsidRPr="008878F0">
        <w:rPr>
          <w:sz w:val="22"/>
          <w:szCs w:val="22"/>
        </w:rPr>
        <w:t>- гарантийный срок на оборудование не менее срока, указанного в паспорте Производителя;</w:t>
      </w:r>
    </w:p>
    <w:p w:rsidR="0038541C" w:rsidRDefault="0038541C" w:rsidP="0038541C">
      <w:pPr>
        <w:jc w:val="both"/>
      </w:pPr>
      <w:r>
        <w:t xml:space="preserve">не менее 12 </w:t>
      </w:r>
      <w:r w:rsidR="00CF7A68">
        <w:t>месяцев со</w:t>
      </w:r>
      <w:r>
        <w:t xml:space="preserve"> дня сдачи станции очистки воды в эксплуатацию.</w:t>
      </w:r>
    </w:p>
    <w:p w:rsidR="0038541C" w:rsidRDefault="0038541C" w:rsidP="0038541C">
      <w:pPr>
        <w:jc w:val="both"/>
      </w:pPr>
      <w:r>
        <w:t xml:space="preserve">        6.3. При выявлении дефектов, в период гарантийной эксплуатации </w:t>
      </w:r>
      <w:r w:rsidR="00CF7A68">
        <w:t>объекта, Заказчик</w:t>
      </w:r>
      <w:r>
        <w:t xml:space="preserve"> в течение 2 рабочих дней извещает об этом Подрядчика. При составлении</w:t>
      </w:r>
      <w:r>
        <w:br/>
        <w:t>акта может быть привлечена организация, в собственности, хозяйственном ведении или</w:t>
      </w:r>
      <w:r>
        <w:br/>
        <w:t>оперативном управлении которой находится объект. Для участия в составлении акта</w:t>
      </w:r>
      <w:r>
        <w:br/>
        <w:t>Подрядчик командирует своего представителя не позднее 5 календарных дней со дня</w:t>
      </w:r>
      <w:r>
        <w:br/>
        <w:t>получения письменного извещения Заказчика.</w:t>
      </w:r>
    </w:p>
    <w:p w:rsidR="0038541C" w:rsidRDefault="0038541C" w:rsidP="0038541C">
      <w:pPr>
        <w:jc w:val="both"/>
      </w:pPr>
    </w:p>
    <w:p w:rsidR="0038541C" w:rsidRDefault="0038541C" w:rsidP="0038541C">
      <w:pPr>
        <w:tabs>
          <w:tab w:val="left" w:pos="3645"/>
        </w:tabs>
        <w:jc w:val="center"/>
        <w:rPr>
          <w:b/>
          <w:bCs/>
          <w:szCs w:val="28"/>
        </w:rPr>
      </w:pPr>
      <w:r>
        <w:rPr>
          <w:b/>
          <w:bCs/>
          <w:szCs w:val="28"/>
        </w:rPr>
        <w:t>7. ОТВЕТСТВЕННОСТЬ СТОРОН.</w:t>
      </w:r>
    </w:p>
    <w:p w:rsidR="0038541C" w:rsidRDefault="0038541C" w:rsidP="0038541C">
      <w:pPr>
        <w:tabs>
          <w:tab w:val="left" w:pos="3645"/>
        </w:tabs>
        <w:jc w:val="both"/>
        <w:rPr>
          <w:szCs w:val="28"/>
        </w:rPr>
      </w:pPr>
      <w:r>
        <w:rPr>
          <w:szCs w:val="28"/>
        </w:rPr>
        <w:t xml:space="preserve">7.1. Стороны несут ответственность за неисполнение или ненадлежащее исполнение своих обязательств в соответствии с действующим законодательством РФ. </w:t>
      </w:r>
    </w:p>
    <w:p w:rsidR="0038541C" w:rsidRDefault="0038541C" w:rsidP="0038541C">
      <w:pPr>
        <w:tabs>
          <w:tab w:val="left" w:pos="3645"/>
        </w:tabs>
        <w:jc w:val="both"/>
        <w:rPr>
          <w:szCs w:val="28"/>
        </w:rPr>
      </w:pPr>
      <w:r>
        <w:rPr>
          <w:szCs w:val="28"/>
        </w:rPr>
        <w:t>7.2. Риск случайной гибели или случайного повреждения результатов работы до приемки Заказчиком объекта несет Подрядчик.</w:t>
      </w:r>
    </w:p>
    <w:p w:rsidR="0038541C" w:rsidRDefault="0038541C" w:rsidP="0038541C">
      <w:pPr>
        <w:tabs>
          <w:tab w:val="left" w:pos="3645"/>
        </w:tabs>
        <w:jc w:val="both"/>
        <w:rPr>
          <w:szCs w:val="28"/>
        </w:rPr>
      </w:pPr>
      <w:r>
        <w:rPr>
          <w:szCs w:val="28"/>
        </w:rPr>
        <w:t xml:space="preserve">7.3. Заказчик вправе отказаться от исполнения контракта и потребовать возмещения причиненных убытков, если обнаруженные отступления в работе от условий контракта или иные недостатки результата работы не были устранены Подрядчиком в установленный Заказчиком разумный срок. </w:t>
      </w:r>
    </w:p>
    <w:p w:rsidR="0038541C" w:rsidRDefault="0038541C" w:rsidP="0038541C">
      <w:pPr>
        <w:tabs>
          <w:tab w:val="left" w:pos="3645"/>
        </w:tabs>
        <w:jc w:val="both"/>
        <w:rPr>
          <w:szCs w:val="28"/>
        </w:rPr>
      </w:pPr>
      <w:r>
        <w:rPr>
          <w:szCs w:val="28"/>
        </w:rPr>
        <w:t xml:space="preserve">7.4. При нарушении Подрядчиком </w:t>
      </w:r>
      <w:r w:rsidR="00CF7A68">
        <w:rPr>
          <w:szCs w:val="28"/>
        </w:rPr>
        <w:t>сроков выполнения работ</w:t>
      </w:r>
      <w:r>
        <w:rPr>
          <w:szCs w:val="28"/>
        </w:rPr>
        <w:t>, он оплачивает Заказчику неустойку в размере 1/300 ставки рефинансирования Центрального банка РФ, действующей на день уплаты неустойки, за каждый день просрочки, начиная от даты, следующей за датой окончания работ, предусмотренной п.3.1. настоящего контракта. При просрочке исполнения оплата по контракту производится за вычетом размера неустойки, рассчитываемого исходя из количества дней просрочки. В акте приемки работ отражается размер неустойки, подлежащей взысканию, основания применения и порядок расчета неустойки, итоговая сумма, подлежащая к оплате.</w:t>
      </w:r>
    </w:p>
    <w:p w:rsidR="0038541C" w:rsidRDefault="0038541C" w:rsidP="0038541C">
      <w:pPr>
        <w:jc w:val="both"/>
      </w:pPr>
      <w:r>
        <w:t xml:space="preserve"> 7.5. В случае просрочки оплаты выполненных работ Подрядчик имеет право</w:t>
      </w:r>
      <w:r>
        <w:br/>
        <w:t>требовать   от   Заказчика   уплаты   неустойки   в   размере   одной   трехсотой   ставки</w:t>
      </w:r>
      <w:r>
        <w:br/>
        <w:t>рефинансирования Центрального банка Российской Федерации, действующей на день</w:t>
      </w:r>
      <w:r>
        <w:br/>
        <w:t xml:space="preserve">уплаты неустойки, за каждый день просрочки оплаты - от суммы просроченной </w:t>
      </w:r>
      <w:r w:rsidR="00BD0C94">
        <w:t>оплаты, если</w:t>
      </w:r>
      <w:r>
        <w:t xml:space="preserve"> финансовые средства находились на лицевом счете Заказчика более </w:t>
      </w:r>
      <w:r w:rsidR="00BD0C94">
        <w:t>срока, установленного</w:t>
      </w:r>
      <w:r>
        <w:t xml:space="preserve"> настоящим контрактом.</w:t>
      </w:r>
    </w:p>
    <w:p w:rsidR="0038541C" w:rsidRDefault="0038541C" w:rsidP="0038541C">
      <w:pPr>
        <w:tabs>
          <w:tab w:val="left" w:pos="3645"/>
        </w:tabs>
        <w:jc w:val="both"/>
        <w:rPr>
          <w:szCs w:val="28"/>
        </w:rPr>
      </w:pPr>
    </w:p>
    <w:p w:rsidR="0038541C" w:rsidRDefault="0038541C" w:rsidP="0038541C">
      <w:pPr>
        <w:tabs>
          <w:tab w:val="left" w:pos="4095"/>
        </w:tabs>
        <w:jc w:val="both"/>
        <w:rPr>
          <w:b/>
          <w:bCs/>
          <w:szCs w:val="28"/>
        </w:rPr>
      </w:pPr>
      <w:r>
        <w:rPr>
          <w:b/>
          <w:bCs/>
          <w:szCs w:val="28"/>
        </w:rPr>
        <w:t xml:space="preserve">                                               8.  НЕПРЕОДОЛИМАЯ СИЛА</w:t>
      </w:r>
    </w:p>
    <w:p w:rsidR="0038541C" w:rsidRDefault="0038541C" w:rsidP="0038541C">
      <w:pPr>
        <w:tabs>
          <w:tab w:val="left" w:pos="4095"/>
        </w:tabs>
        <w:jc w:val="both"/>
        <w:rPr>
          <w:szCs w:val="28"/>
        </w:rPr>
      </w:pPr>
      <w:r>
        <w:rPr>
          <w:szCs w:val="28"/>
        </w:rPr>
        <w:t>8.1. Стороны освобождаются от ответственности за неисполнение обязательств в случае действия обстоятельств непреодолимой силы (пожар, наводнение, землетрясение, военные действия и т.д.) при условии, что данные обстоятельства непосредственно повлияли на выполнение условий по настоящему контракту. В этом случае срок выполнения договорных  обязательств будет продлен на время действия этих обстоятельств, но не более двух месяцев.</w:t>
      </w:r>
    </w:p>
    <w:p w:rsidR="0038541C" w:rsidRDefault="0038541C" w:rsidP="0038541C">
      <w:pPr>
        <w:tabs>
          <w:tab w:val="left" w:pos="3240"/>
        </w:tabs>
        <w:jc w:val="both"/>
        <w:rPr>
          <w:szCs w:val="28"/>
        </w:rPr>
      </w:pPr>
      <w:r>
        <w:rPr>
          <w:szCs w:val="28"/>
        </w:rPr>
        <w:t xml:space="preserve">8.2. Сторона, для которой создалась невозможность исполнения обязательств по указанным причинам, должна известить другую Сторону о наступлении и прекращении </w:t>
      </w:r>
      <w:r>
        <w:rPr>
          <w:szCs w:val="28"/>
        </w:rPr>
        <w:lastRenderedPageBreak/>
        <w:t>действий обстоятельств непреодолимой силы в срок не позднее трех дней с подтверждением факта их действия актами компетентных органов.</w:t>
      </w:r>
    </w:p>
    <w:p w:rsidR="0038541C" w:rsidRDefault="0038541C" w:rsidP="0038541C">
      <w:pPr>
        <w:jc w:val="both"/>
      </w:pPr>
    </w:p>
    <w:p w:rsidR="0038541C" w:rsidRDefault="0038541C" w:rsidP="0038541C">
      <w:pPr>
        <w:jc w:val="center"/>
        <w:rPr>
          <w:b/>
        </w:rPr>
      </w:pPr>
      <w:r>
        <w:rPr>
          <w:b/>
        </w:rPr>
        <w:t>9.</w:t>
      </w:r>
      <w:r>
        <w:rPr>
          <w:b/>
        </w:rPr>
        <w:tab/>
        <w:t>РАССМОТРЕНИЕ СПОРОВ</w:t>
      </w:r>
    </w:p>
    <w:p w:rsidR="0038541C" w:rsidRDefault="0038541C" w:rsidP="0038541C">
      <w:pPr>
        <w:jc w:val="both"/>
      </w:pPr>
      <w:r>
        <w:t xml:space="preserve">        9.1. Споры   и   </w:t>
      </w:r>
      <w:r w:rsidR="00CF7A68">
        <w:t>разногласия, возникшие</w:t>
      </w:r>
      <w:r>
        <w:t xml:space="preserve">   между   Сторонами   по   настоящему контракту, разрешаются путем переговоров.</w:t>
      </w:r>
    </w:p>
    <w:p w:rsidR="0038541C" w:rsidRDefault="0038541C" w:rsidP="0038541C">
      <w:pPr>
        <w:jc w:val="both"/>
      </w:pPr>
      <w:r>
        <w:t xml:space="preserve">        9.2. При возникновении между Заказчиком и Подрядчиком спора по поводу исполнения условий настоящего контракта и невозможности урегулирования этого спора путем переговоров, спор передается на разрешение в Арбитражный суд </w:t>
      </w:r>
      <w:r w:rsidR="00CF7A68">
        <w:t>Ростовской области</w:t>
      </w:r>
      <w:r>
        <w:t>.</w:t>
      </w:r>
    </w:p>
    <w:p w:rsidR="0038541C" w:rsidRDefault="0038541C" w:rsidP="0038541C">
      <w:pPr>
        <w:jc w:val="center"/>
        <w:rPr>
          <w:b/>
        </w:rPr>
      </w:pPr>
    </w:p>
    <w:p w:rsidR="0038541C" w:rsidRDefault="0038541C" w:rsidP="0038541C">
      <w:pPr>
        <w:jc w:val="center"/>
        <w:rPr>
          <w:b/>
        </w:rPr>
      </w:pPr>
      <w:r>
        <w:rPr>
          <w:b/>
        </w:rPr>
        <w:t>10. ПРОЧИЕ УСЛОВИЯ</w:t>
      </w:r>
    </w:p>
    <w:p w:rsidR="0038541C" w:rsidRDefault="0038541C" w:rsidP="0038541C">
      <w:pPr>
        <w:jc w:val="center"/>
        <w:rPr>
          <w:b/>
        </w:rPr>
      </w:pPr>
    </w:p>
    <w:p w:rsidR="0038541C" w:rsidRDefault="0038541C" w:rsidP="0038541C">
      <w:pPr>
        <w:jc w:val="both"/>
      </w:pPr>
      <w:r>
        <w:t xml:space="preserve">        10.1. Каждая из Сторон должна исполнить свои обязательства, вытекающие из настоящего контракта, надлежащим образом, оказывая другой Стороне всевозможное содействие в исполнении ею своих обязательств.</w:t>
      </w:r>
    </w:p>
    <w:p w:rsidR="0038541C" w:rsidRDefault="0038541C" w:rsidP="0038541C">
      <w:pPr>
        <w:jc w:val="both"/>
      </w:pPr>
      <w:r>
        <w:t xml:space="preserve">        10.2. По вопросам, не урегулированным настоящим контрактом, Стороны руководствуются действующим законодательством Российской Федерации.</w:t>
      </w:r>
    </w:p>
    <w:p w:rsidR="0038541C" w:rsidRDefault="0038541C" w:rsidP="0038541C">
      <w:pPr>
        <w:jc w:val="both"/>
      </w:pPr>
      <w:r>
        <w:t xml:space="preserve">        10.3. Настоящий контракт вступает в силу со дня подписания его Сторонами и действует до полного исполнения ими своих обязательств либо до расторжения контракта.</w:t>
      </w:r>
    </w:p>
    <w:p w:rsidR="0038541C" w:rsidRDefault="0038541C" w:rsidP="0038541C">
      <w:pPr>
        <w:jc w:val="both"/>
      </w:pPr>
      <w:r>
        <w:t xml:space="preserve">        10.4. Настоящий контракт составлен в двух экземплярах, имеющих одинаковую юридическую силу, по одному для каждой Стороны.</w:t>
      </w:r>
    </w:p>
    <w:p w:rsidR="0038541C" w:rsidRDefault="0038541C" w:rsidP="0038541C">
      <w:pPr>
        <w:jc w:val="both"/>
      </w:pPr>
    </w:p>
    <w:p w:rsidR="0038541C" w:rsidRDefault="0038541C" w:rsidP="0038541C">
      <w:pPr>
        <w:jc w:val="center"/>
      </w:pPr>
      <w:r>
        <w:t>11. ЮРИДИЧЕСКИЕ АДРЕСА И БАНКОВСКИЕ РЕКВИЗИТЫ СТОРОН</w:t>
      </w:r>
    </w:p>
    <w:p w:rsidR="0038541C" w:rsidRDefault="0038541C" w:rsidP="0038541C">
      <w:pPr>
        <w:jc w:val="center"/>
      </w:pPr>
    </w:p>
    <w:tbl>
      <w:tblPr>
        <w:tblW w:w="0" w:type="auto"/>
        <w:tblLook w:val="01E0"/>
      </w:tblPr>
      <w:tblGrid>
        <w:gridCol w:w="4591"/>
        <w:gridCol w:w="4696"/>
      </w:tblGrid>
      <w:tr w:rsidR="0038541C" w:rsidRPr="00D51EB1" w:rsidTr="005031BD">
        <w:tc>
          <w:tcPr>
            <w:tcW w:w="4591" w:type="dxa"/>
          </w:tcPr>
          <w:p w:rsidR="0038541C" w:rsidRPr="00D51EB1" w:rsidRDefault="0038541C" w:rsidP="005031BD">
            <w:pPr>
              <w:rPr>
                <w:b/>
                <w:bCs/>
                <w:spacing w:val="-1"/>
              </w:rPr>
            </w:pPr>
            <w:r w:rsidRPr="00D51EB1">
              <w:rPr>
                <w:b/>
                <w:bCs/>
                <w:spacing w:val="-2"/>
              </w:rPr>
              <w:t>ЗАКАЗЧИК</w:t>
            </w:r>
          </w:p>
        </w:tc>
        <w:tc>
          <w:tcPr>
            <w:tcW w:w="4696" w:type="dxa"/>
          </w:tcPr>
          <w:p w:rsidR="0038541C" w:rsidRPr="00D51EB1" w:rsidRDefault="0038541C" w:rsidP="005031BD">
            <w:pPr>
              <w:rPr>
                <w:b/>
                <w:bCs/>
                <w:spacing w:val="-1"/>
              </w:rPr>
            </w:pPr>
            <w:r w:rsidRPr="00D51EB1">
              <w:rPr>
                <w:b/>
                <w:bCs/>
                <w:spacing w:val="-1"/>
              </w:rPr>
              <w:t>ПОДРЯДЧИК</w:t>
            </w:r>
          </w:p>
        </w:tc>
      </w:tr>
      <w:tr w:rsidR="0038541C" w:rsidRPr="00D51EB1" w:rsidTr="005031BD">
        <w:tc>
          <w:tcPr>
            <w:tcW w:w="4591" w:type="dxa"/>
          </w:tcPr>
          <w:tbl>
            <w:tblPr>
              <w:tblW w:w="0" w:type="auto"/>
              <w:tblLook w:val="01E0"/>
            </w:tblPr>
            <w:tblGrid>
              <w:gridCol w:w="4375"/>
            </w:tblGrid>
            <w:tr w:rsidR="0038541C" w:rsidRPr="003373A4" w:rsidTr="005031BD">
              <w:tc>
                <w:tcPr>
                  <w:tcW w:w="4711" w:type="dxa"/>
                </w:tcPr>
                <w:p w:rsidR="0038541C" w:rsidRDefault="0038541C" w:rsidP="005031BD">
                  <w:pPr>
                    <w:shd w:val="clear" w:color="auto" w:fill="FFFFFF"/>
                    <w:rPr>
                      <w:b/>
                      <w:bCs/>
                      <w:u w:val="single"/>
                    </w:rPr>
                  </w:pPr>
                  <w:r>
                    <w:rPr>
                      <w:b/>
                      <w:bCs/>
                      <w:u w:val="single"/>
                    </w:rPr>
                    <w:t>Администрация Семичанского сельского поселения</w:t>
                  </w:r>
                </w:p>
                <w:p w:rsidR="0038541C" w:rsidRPr="00D51EB1" w:rsidRDefault="0038541C" w:rsidP="005031BD">
                  <w:pPr>
                    <w:shd w:val="clear" w:color="auto" w:fill="FFFFFF"/>
                    <w:rPr>
                      <w:spacing w:val="-2"/>
                    </w:rPr>
                  </w:pPr>
                  <w:r>
                    <w:rPr>
                      <w:spacing w:val="-2"/>
                    </w:rPr>
                    <w:t>347400</w:t>
                  </w:r>
                  <w:r w:rsidRPr="00D51EB1">
                    <w:rPr>
                      <w:spacing w:val="-2"/>
                    </w:rPr>
                    <w:t>, Рос</w:t>
                  </w:r>
                  <w:r>
                    <w:rPr>
                      <w:spacing w:val="-2"/>
                    </w:rPr>
                    <w:t xml:space="preserve">товская область, </w:t>
                  </w:r>
                </w:p>
                <w:p w:rsidR="0038541C" w:rsidRPr="00D51EB1" w:rsidRDefault="0038541C" w:rsidP="005031BD">
                  <w:pPr>
                    <w:shd w:val="clear" w:color="auto" w:fill="FFFFFF"/>
                    <w:jc w:val="both"/>
                    <w:rPr>
                      <w:spacing w:val="-2"/>
                    </w:rPr>
                  </w:pPr>
                  <w:r>
                    <w:rPr>
                      <w:spacing w:val="-2"/>
                    </w:rPr>
                    <w:t>Дубовский</w:t>
                  </w:r>
                  <w:r w:rsidR="005D3F4E">
                    <w:rPr>
                      <w:spacing w:val="-2"/>
                    </w:rPr>
                    <w:t xml:space="preserve"> </w:t>
                  </w:r>
                  <w:r>
                    <w:rPr>
                      <w:spacing w:val="-2"/>
                    </w:rPr>
                    <w:t>район , х. Семичный, ул. Ленина,14</w:t>
                  </w:r>
                </w:p>
                <w:p w:rsidR="0038541C" w:rsidRPr="0083160D" w:rsidRDefault="0038541C" w:rsidP="005031BD">
                  <w:pPr>
                    <w:shd w:val="clear" w:color="auto" w:fill="FFFFFF"/>
                    <w:jc w:val="both"/>
                    <w:rPr>
                      <w:spacing w:val="-2"/>
                    </w:rPr>
                  </w:pPr>
                  <w:r w:rsidRPr="00D51EB1">
                    <w:rPr>
                      <w:spacing w:val="-2"/>
                    </w:rPr>
                    <w:t xml:space="preserve">ИНН </w:t>
                  </w:r>
                  <w:r>
                    <w:rPr>
                      <w:spacing w:val="-2"/>
                    </w:rPr>
                    <w:t>6108006873</w:t>
                  </w:r>
                  <w:r w:rsidRPr="00D51EB1">
                    <w:rPr>
                      <w:spacing w:val="-2"/>
                    </w:rPr>
                    <w:t xml:space="preserve">; КПП </w:t>
                  </w:r>
                  <w:r>
                    <w:rPr>
                      <w:spacing w:val="-2"/>
                    </w:rPr>
                    <w:t>610801001</w:t>
                  </w:r>
                </w:p>
                <w:p w:rsidR="0038541C" w:rsidRDefault="0038541C" w:rsidP="005031BD">
                  <w:pPr>
                    <w:shd w:val="clear" w:color="auto" w:fill="FFFFFF"/>
                    <w:jc w:val="both"/>
                    <w:rPr>
                      <w:spacing w:val="-2"/>
                    </w:rPr>
                  </w:pPr>
                  <w:r>
                    <w:rPr>
                      <w:spacing w:val="-2"/>
                    </w:rPr>
                    <w:t>ОГРН 1056108006921</w:t>
                  </w:r>
                </w:p>
                <w:p w:rsidR="0038541C" w:rsidRDefault="0038541C" w:rsidP="005031BD">
                  <w:pPr>
                    <w:shd w:val="clear" w:color="auto" w:fill="FFFFFF"/>
                    <w:jc w:val="both"/>
                    <w:rPr>
                      <w:spacing w:val="-2"/>
                    </w:rPr>
                  </w:pPr>
                  <w:r>
                    <w:rPr>
                      <w:spacing w:val="-2"/>
                    </w:rPr>
                    <w:t>ОКПО 04226511</w:t>
                  </w:r>
                </w:p>
                <w:p w:rsidR="0038541C" w:rsidRPr="00D51EB1" w:rsidRDefault="0038541C" w:rsidP="005031BD">
                  <w:pPr>
                    <w:shd w:val="clear" w:color="auto" w:fill="FFFFFF"/>
                    <w:jc w:val="both"/>
                    <w:rPr>
                      <w:spacing w:val="-2"/>
                    </w:rPr>
                  </w:pPr>
                  <w:r>
                    <w:rPr>
                      <w:spacing w:val="-2"/>
                    </w:rPr>
                    <w:t>Банк: Отделение Ростов-на-Дону</w:t>
                  </w:r>
                </w:p>
                <w:p w:rsidR="0038541C" w:rsidRPr="0083160D" w:rsidRDefault="0038541C" w:rsidP="005031BD">
                  <w:pPr>
                    <w:shd w:val="clear" w:color="auto" w:fill="FFFFFF"/>
                    <w:jc w:val="both"/>
                    <w:rPr>
                      <w:spacing w:val="-2"/>
                    </w:rPr>
                  </w:pPr>
                  <w:proofErr w:type="spellStart"/>
                  <w:r w:rsidRPr="00D51EB1">
                    <w:rPr>
                      <w:spacing w:val="-2"/>
                    </w:rPr>
                    <w:t>р</w:t>
                  </w:r>
                  <w:proofErr w:type="spellEnd"/>
                  <w:r w:rsidRPr="00D51EB1">
                    <w:rPr>
                      <w:spacing w:val="-2"/>
                    </w:rPr>
                    <w:t>/</w:t>
                  </w:r>
                  <w:proofErr w:type="spellStart"/>
                  <w:r w:rsidRPr="00D51EB1">
                    <w:rPr>
                      <w:spacing w:val="-2"/>
                    </w:rPr>
                    <w:t>сч</w:t>
                  </w:r>
                  <w:proofErr w:type="spellEnd"/>
                  <w:r w:rsidRPr="00D51EB1">
                    <w:rPr>
                      <w:spacing w:val="-2"/>
                    </w:rPr>
                    <w:t xml:space="preserve"> 40</w:t>
                  </w:r>
                  <w:r>
                    <w:rPr>
                      <w:spacing w:val="-2"/>
                    </w:rPr>
                    <w:t>2</w:t>
                  </w:r>
                  <w:r w:rsidRPr="00D51EB1">
                    <w:rPr>
                      <w:spacing w:val="-2"/>
                    </w:rPr>
                    <w:t>0</w:t>
                  </w:r>
                  <w:r>
                    <w:rPr>
                      <w:spacing w:val="-2"/>
                    </w:rPr>
                    <w:t>4</w:t>
                  </w:r>
                  <w:r w:rsidRPr="00D51EB1">
                    <w:rPr>
                      <w:spacing w:val="-2"/>
                    </w:rPr>
                    <w:t>810</w:t>
                  </w:r>
                  <w:r>
                    <w:rPr>
                      <w:spacing w:val="-2"/>
                    </w:rPr>
                    <w:t>2</w:t>
                  </w:r>
                  <w:r w:rsidRPr="00D51EB1">
                    <w:rPr>
                      <w:spacing w:val="-2"/>
                    </w:rPr>
                    <w:t>000000</w:t>
                  </w:r>
                  <w:r>
                    <w:rPr>
                      <w:spacing w:val="-2"/>
                    </w:rPr>
                    <w:t>00606</w:t>
                  </w:r>
                </w:p>
                <w:p w:rsidR="0038541C" w:rsidRDefault="0038541C" w:rsidP="005031BD">
                  <w:pPr>
                    <w:shd w:val="clear" w:color="auto" w:fill="FFFFFF"/>
                    <w:jc w:val="both"/>
                    <w:rPr>
                      <w:spacing w:val="-2"/>
                    </w:rPr>
                  </w:pPr>
                  <w:r w:rsidRPr="00D51EB1">
                    <w:rPr>
                      <w:spacing w:val="-2"/>
                    </w:rPr>
                    <w:t>БИК 04</w:t>
                  </w:r>
                  <w:r>
                    <w:rPr>
                      <w:spacing w:val="-2"/>
                    </w:rPr>
                    <w:t>6015001</w:t>
                  </w:r>
                </w:p>
                <w:p w:rsidR="0038541C" w:rsidRDefault="0038541C" w:rsidP="005031BD">
                  <w:pPr>
                    <w:shd w:val="clear" w:color="auto" w:fill="FFFFFF"/>
                    <w:jc w:val="both"/>
                    <w:rPr>
                      <w:spacing w:val="-2"/>
                    </w:rPr>
                  </w:pPr>
                </w:p>
                <w:p w:rsidR="0038541C" w:rsidRPr="003373A4" w:rsidRDefault="0038541C" w:rsidP="005031BD">
                  <w:pPr>
                    <w:shd w:val="clear" w:color="auto" w:fill="FFFFFF"/>
                    <w:jc w:val="both"/>
                    <w:rPr>
                      <w:spacing w:val="-1"/>
                    </w:rPr>
                  </w:pPr>
                  <w:r>
                    <w:rPr>
                      <w:spacing w:val="-2"/>
                    </w:rPr>
                    <w:t>Тел. 8(86377)5-44-42</w:t>
                  </w:r>
                </w:p>
              </w:tc>
            </w:tr>
            <w:tr w:rsidR="0038541C" w:rsidRPr="003373A4" w:rsidTr="005031BD">
              <w:tc>
                <w:tcPr>
                  <w:tcW w:w="4711" w:type="dxa"/>
                </w:tcPr>
                <w:p w:rsidR="0038541C" w:rsidRDefault="0038541C" w:rsidP="005031BD">
                  <w:pPr>
                    <w:jc w:val="both"/>
                    <w:rPr>
                      <w:spacing w:val="-5"/>
                    </w:rPr>
                  </w:pPr>
                  <w:r>
                    <w:rPr>
                      <w:spacing w:val="-5"/>
                    </w:rPr>
                    <w:t>Глава Семичанского сельского поселения</w:t>
                  </w:r>
                </w:p>
                <w:p w:rsidR="0038541C" w:rsidRDefault="0038541C" w:rsidP="005031BD">
                  <w:pPr>
                    <w:jc w:val="both"/>
                    <w:rPr>
                      <w:spacing w:val="-5"/>
                    </w:rPr>
                  </w:pPr>
                </w:p>
                <w:p w:rsidR="0038541C" w:rsidRPr="003373A4" w:rsidRDefault="0038541C" w:rsidP="005031BD">
                  <w:pPr>
                    <w:jc w:val="both"/>
                    <w:rPr>
                      <w:spacing w:val="-5"/>
                    </w:rPr>
                  </w:pPr>
                  <w:proofErr w:type="spellStart"/>
                  <w:r w:rsidRPr="003373A4">
                    <w:rPr>
                      <w:spacing w:val="-5"/>
                    </w:rPr>
                    <w:t>______________________</w:t>
                  </w:r>
                  <w:r>
                    <w:rPr>
                      <w:spacing w:val="-5"/>
                    </w:rPr>
                    <w:t>Р.И.Крикунов</w:t>
                  </w:r>
                  <w:proofErr w:type="spellEnd"/>
                </w:p>
              </w:tc>
            </w:tr>
          </w:tbl>
          <w:p w:rsidR="0038541C" w:rsidRDefault="0038541C" w:rsidP="005031BD"/>
        </w:tc>
        <w:tc>
          <w:tcPr>
            <w:tcW w:w="4696" w:type="dxa"/>
          </w:tcPr>
          <w:p w:rsidR="0038541C" w:rsidRDefault="0038541C" w:rsidP="005031BD"/>
          <w:p w:rsidR="0038541C" w:rsidRPr="00D51EB1" w:rsidRDefault="0038541C" w:rsidP="005031BD">
            <w:pPr>
              <w:rPr>
                <w:spacing w:val="-1"/>
              </w:rPr>
            </w:pPr>
          </w:p>
        </w:tc>
      </w:tr>
    </w:tbl>
    <w:p w:rsidR="0038541C" w:rsidRDefault="0038541C" w:rsidP="0038541C">
      <w:pPr>
        <w:jc w:val="both"/>
      </w:pPr>
    </w:p>
    <w:p w:rsidR="0038541C" w:rsidRDefault="0038541C" w:rsidP="0038541C">
      <w:pPr>
        <w:jc w:val="both"/>
      </w:pPr>
    </w:p>
    <w:p w:rsidR="0038541C" w:rsidRDefault="0038541C" w:rsidP="0038541C">
      <w:pPr>
        <w:jc w:val="both"/>
      </w:pPr>
      <w:r>
        <w:t>«» _____________2014года</w:t>
      </w:r>
    </w:p>
    <w:p w:rsidR="0038541C" w:rsidRDefault="0038541C" w:rsidP="0038541C">
      <w:pPr>
        <w:jc w:val="both"/>
      </w:pPr>
    </w:p>
    <w:p w:rsidR="0038541C" w:rsidRDefault="0038541C" w:rsidP="00CB1E9B">
      <w:pPr>
        <w:pStyle w:val="afff7"/>
        <w:tabs>
          <w:tab w:val="left" w:pos="-570"/>
          <w:tab w:val="left" w:pos="-456"/>
        </w:tabs>
        <w:spacing w:before="120" w:line="266" w:lineRule="exact"/>
        <w:ind w:left="5954" w:right="-2"/>
        <w:jc w:val="left"/>
      </w:pPr>
    </w:p>
    <w:p w:rsidR="0038541C" w:rsidRDefault="0038541C" w:rsidP="00CB1E9B">
      <w:pPr>
        <w:pStyle w:val="afff7"/>
        <w:tabs>
          <w:tab w:val="left" w:pos="-570"/>
          <w:tab w:val="left" w:pos="-456"/>
        </w:tabs>
        <w:spacing w:before="120" w:line="266" w:lineRule="exact"/>
        <w:ind w:left="5954" w:right="-2"/>
        <w:jc w:val="left"/>
      </w:pPr>
    </w:p>
    <w:p w:rsidR="0038541C" w:rsidRDefault="0038541C" w:rsidP="00CB1E9B">
      <w:pPr>
        <w:pStyle w:val="afff7"/>
        <w:tabs>
          <w:tab w:val="left" w:pos="-570"/>
          <w:tab w:val="left" w:pos="-456"/>
        </w:tabs>
        <w:spacing w:before="120" w:line="266" w:lineRule="exact"/>
        <w:ind w:left="5954" w:right="-2"/>
        <w:jc w:val="left"/>
      </w:pPr>
    </w:p>
    <w:p w:rsidR="005031BD" w:rsidRDefault="005031BD" w:rsidP="00CB1E9B">
      <w:pPr>
        <w:pStyle w:val="afff7"/>
        <w:tabs>
          <w:tab w:val="left" w:pos="-570"/>
          <w:tab w:val="left" w:pos="-456"/>
        </w:tabs>
        <w:spacing w:before="120" w:line="266" w:lineRule="exact"/>
        <w:ind w:left="5954" w:right="-2"/>
        <w:jc w:val="left"/>
      </w:pPr>
    </w:p>
    <w:p w:rsidR="002055C3" w:rsidRDefault="002055C3" w:rsidP="00CB1E9B">
      <w:pPr>
        <w:pStyle w:val="afff7"/>
        <w:tabs>
          <w:tab w:val="left" w:pos="-570"/>
          <w:tab w:val="left" w:pos="-456"/>
        </w:tabs>
        <w:spacing w:before="120" w:line="266" w:lineRule="exact"/>
        <w:ind w:left="5954" w:right="-2"/>
        <w:jc w:val="left"/>
      </w:pPr>
      <w:r>
        <w:lastRenderedPageBreak/>
        <w:t>Приложение № 1</w:t>
      </w:r>
    </w:p>
    <w:p w:rsidR="002055C3" w:rsidRDefault="002055C3" w:rsidP="00CB1E9B">
      <w:pPr>
        <w:pStyle w:val="afff7"/>
        <w:tabs>
          <w:tab w:val="left" w:pos="-570"/>
          <w:tab w:val="left" w:pos="-456"/>
        </w:tabs>
        <w:spacing w:before="120" w:line="266" w:lineRule="exact"/>
        <w:ind w:left="5954" w:right="-2"/>
        <w:jc w:val="left"/>
      </w:pPr>
      <w:r>
        <w:t>к контракту</w:t>
      </w:r>
    </w:p>
    <w:p w:rsidR="002055C3" w:rsidRDefault="002055C3" w:rsidP="00CB1E9B">
      <w:pPr>
        <w:pStyle w:val="afff7"/>
        <w:tabs>
          <w:tab w:val="left" w:pos="-570"/>
          <w:tab w:val="left" w:pos="-456"/>
        </w:tabs>
        <w:spacing w:before="120" w:line="266" w:lineRule="exact"/>
        <w:ind w:left="5954" w:right="-2"/>
        <w:jc w:val="left"/>
      </w:pPr>
      <w:r>
        <w:t xml:space="preserve"> от «___»_____________20__ г. № ________</w:t>
      </w:r>
    </w:p>
    <w:p w:rsidR="002055C3" w:rsidRDefault="002055C3" w:rsidP="00404FE5">
      <w:pPr>
        <w:pStyle w:val="afff7"/>
        <w:tabs>
          <w:tab w:val="left" w:pos="-570"/>
          <w:tab w:val="left" w:pos="-456"/>
        </w:tabs>
        <w:spacing w:before="120" w:line="266" w:lineRule="exact"/>
        <w:ind w:left="0" w:right="-2" w:firstLine="709"/>
      </w:pPr>
    </w:p>
    <w:p w:rsidR="00635894" w:rsidRDefault="00635894" w:rsidP="00635894">
      <w:pPr>
        <w:jc w:val="center"/>
        <w:rPr>
          <w:b/>
          <w:sz w:val="28"/>
          <w:szCs w:val="28"/>
        </w:rPr>
      </w:pPr>
      <w:r w:rsidRPr="00FE4FDE">
        <w:rPr>
          <w:b/>
          <w:sz w:val="28"/>
          <w:szCs w:val="28"/>
        </w:rPr>
        <w:t>ТЕХНИЧЕСКОЕ ЗАДАНИЕ</w:t>
      </w:r>
    </w:p>
    <w:p w:rsidR="00996F63" w:rsidRDefault="00996F63" w:rsidP="00635894">
      <w:pPr>
        <w:jc w:val="center"/>
        <w:rPr>
          <w:b/>
          <w:sz w:val="28"/>
          <w:szCs w:val="28"/>
        </w:rPr>
      </w:pPr>
      <w:r>
        <w:rPr>
          <w:b/>
          <w:sz w:val="28"/>
          <w:szCs w:val="28"/>
        </w:rPr>
        <w:t>(в соответствии с заявкой победителя)</w:t>
      </w:r>
    </w:p>
    <w:sectPr w:rsidR="00996F63" w:rsidSect="0082440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404E" w:rsidRDefault="00A3404E" w:rsidP="0070550D">
      <w:r>
        <w:separator/>
      </w:r>
    </w:p>
  </w:endnote>
  <w:endnote w:type="continuationSeparator" w:id="1">
    <w:p w:rsidR="00A3404E" w:rsidRDefault="00A3404E" w:rsidP="007055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61002A87" w:usb1="80000000" w:usb2="00000008" w:usb3="00000000" w:csb0="000101FF" w:csb1="00000000"/>
  </w:font>
  <w:font w:name="GaramondC">
    <w:altName w:val="Courier New"/>
    <w:panose1 w:val="00000000000000000000"/>
    <w:charset w:val="00"/>
    <w:family w:val="decorative"/>
    <w:notTrueType/>
    <w:pitch w:val="variable"/>
    <w:sig w:usb0="00000003" w:usb1="00000000" w:usb2="00000000" w:usb3="00000000" w:csb0="00000001" w:csb1="00000000"/>
  </w:font>
  <w:font w:name="ISOCPEUR">
    <w:altName w:val="Arial"/>
    <w:charset w:val="CC"/>
    <w:family w:val="swiss"/>
    <w:pitch w:val="variable"/>
    <w:sig w:usb0="00000001"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F99" w:rsidRDefault="00A81F99">
    <w:pPr>
      <w:pStyle w:val="af1"/>
      <w:jc w:val="right"/>
    </w:pPr>
  </w:p>
  <w:p w:rsidR="00A81F99" w:rsidRDefault="00A81F99">
    <w:pPr>
      <w:pStyle w:val="af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F99" w:rsidRDefault="002457D4">
    <w:pPr>
      <w:pStyle w:val="af1"/>
      <w:jc w:val="right"/>
    </w:pPr>
    <w:fldSimple w:instr=" PAGE   \* MERGEFORMAT ">
      <w:r w:rsidR="00597733">
        <w:rPr>
          <w:noProof/>
        </w:rPr>
        <w:t>2</w:t>
      </w:r>
    </w:fldSimple>
  </w:p>
  <w:p w:rsidR="00A81F99" w:rsidRDefault="00A81F99">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404E" w:rsidRDefault="00A3404E" w:rsidP="0070550D">
      <w:r>
        <w:separator/>
      </w:r>
    </w:p>
  </w:footnote>
  <w:footnote w:type="continuationSeparator" w:id="1">
    <w:p w:rsidR="00A3404E" w:rsidRDefault="00A3404E" w:rsidP="007055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6F8132C"/>
    <w:lvl w:ilvl="0">
      <w:start w:val="1"/>
      <w:numFmt w:val="decimal"/>
      <w:pStyle w:val="a"/>
      <w:lvlText w:val="%1."/>
      <w:lvlJc w:val="left"/>
      <w:pPr>
        <w:tabs>
          <w:tab w:val="num" w:pos="1492"/>
        </w:tabs>
        <w:ind w:left="1492" w:hanging="360"/>
      </w:pPr>
    </w:lvl>
  </w:abstractNum>
  <w:abstractNum w:abstractNumId="1">
    <w:nsid w:val="FFFFFF7D"/>
    <w:multiLevelType w:val="singleLevel"/>
    <w:tmpl w:val="23A83F34"/>
    <w:lvl w:ilvl="0">
      <w:start w:val="1"/>
      <w:numFmt w:val="decimal"/>
      <w:pStyle w:val="3"/>
      <w:lvlText w:val="%1."/>
      <w:lvlJc w:val="left"/>
      <w:pPr>
        <w:tabs>
          <w:tab w:val="num" w:pos="1209"/>
        </w:tabs>
        <w:ind w:left="1209" w:hanging="360"/>
      </w:pPr>
    </w:lvl>
  </w:abstractNum>
  <w:abstractNum w:abstractNumId="2">
    <w:nsid w:val="FFFFFF7E"/>
    <w:multiLevelType w:val="singleLevel"/>
    <w:tmpl w:val="63E85BA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8D3CAE9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70C49E86"/>
    <w:lvl w:ilvl="0">
      <w:start w:val="1"/>
      <w:numFmt w:val="bullet"/>
      <w:pStyle w:val="4"/>
      <w:lvlText w:val=""/>
      <w:lvlJc w:val="left"/>
      <w:pPr>
        <w:tabs>
          <w:tab w:val="num" w:pos="1492"/>
        </w:tabs>
        <w:ind w:left="1492" w:hanging="360"/>
      </w:pPr>
      <w:rPr>
        <w:rFonts w:ascii="Symbol" w:hAnsi="Symbol" w:hint="default"/>
      </w:rPr>
    </w:lvl>
  </w:abstractNum>
  <w:abstractNum w:abstractNumId="5">
    <w:nsid w:val="FFFFFF81"/>
    <w:multiLevelType w:val="singleLevel"/>
    <w:tmpl w:val="CF0A5938"/>
    <w:lvl w:ilvl="0">
      <w:start w:val="1"/>
      <w:numFmt w:val="bullet"/>
      <w:pStyle w:val="30"/>
      <w:lvlText w:val=""/>
      <w:lvlJc w:val="left"/>
      <w:pPr>
        <w:tabs>
          <w:tab w:val="num" w:pos="1209"/>
        </w:tabs>
        <w:ind w:left="1209" w:hanging="360"/>
      </w:pPr>
      <w:rPr>
        <w:rFonts w:ascii="Symbol" w:hAnsi="Symbol" w:hint="default"/>
      </w:rPr>
    </w:lvl>
  </w:abstractNum>
  <w:abstractNum w:abstractNumId="6">
    <w:nsid w:val="FFFFFF82"/>
    <w:multiLevelType w:val="singleLevel"/>
    <w:tmpl w:val="4B4C33A2"/>
    <w:lvl w:ilvl="0">
      <w:start w:val="1"/>
      <w:numFmt w:val="bullet"/>
      <w:pStyle w:val="a0"/>
      <w:lvlText w:val=""/>
      <w:lvlJc w:val="left"/>
      <w:pPr>
        <w:tabs>
          <w:tab w:val="num" w:pos="926"/>
        </w:tabs>
        <w:ind w:left="926" w:hanging="360"/>
      </w:pPr>
      <w:rPr>
        <w:rFonts w:ascii="Symbol" w:hAnsi="Symbol" w:hint="default"/>
      </w:rPr>
    </w:lvl>
  </w:abstractNum>
  <w:abstractNum w:abstractNumId="7">
    <w:nsid w:val="FFFFFF83"/>
    <w:multiLevelType w:val="singleLevel"/>
    <w:tmpl w:val="66C63E20"/>
    <w:lvl w:ilvl="0">
      <w:start w:val="1"/>
      <w:numFmt w:val="bullet"/>
      <w:pStyle w:val="2"/>
      <w:lvlText w:val=""/>
      <w:lvlJc w:val="left"/>
      <w:pPr>
        <w:tabs>
          <w:tab w:val="num" w:pos="643"/>
        </w:tabs>
        <w:ind w:left="643" w:hanging="360"/>
      </w:pPr>
      <w:rPr>
        <w:rFonts w:ascii="Symbol" w:hAnsi="Symbol" w:hint="default"/>
      </w:rPr>
    </w:lvl>
  </w:abstractNum>
  <w:abstractNum w:abstractNumId="8">
    <w:nsid w:val="FFFFFF88"/>
    <w:multiLevelType w:val="singleLevel"/>
    <w:tmpl w:val="EF16C78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2B890FE"/>
    <w:lvl w:ilvl="0">
      <w:start w:val="1"/>
      <w:numFmt w:val="bullet"/>
      <w:lvlText w:val=""/>
      <w:lvlJc w:val="left"/>
      <w:pPr>
        <w:tabs>
          <w:tab w:val="num" w:pos="360"/>
        </w:tabs>
        <w:ind w:left="360" w:hanging="360"/>
      </w:pPr>
      <w:rPr>
        <w:rFonts w:ascii="Symbol" w:hAnsi="Symbol" w:hint="default"/>
      </w:rPr>
    </w:lvl>
  </w:abstractNum>
  <w:abstractNum w:abstractNumId="10">
    <w:nsid w:val="0A367573"/>
    <w:multiLevelType w:val="multilevel"/>
    <w:tmpl w:val="FC8C38DA"/>
    <w:lvl w:ilvl="0">
      <w:start w:val="1"/>
      <w:numFmt w:val="bullet"/>
      <w:pStyle w:val="5"/>
      <w:lvlText w:val=""/>
      <w:lvlJc w:val="left"/>
      <w:pPr>
        <w:tabs>
          <w:tab w:val="num" w:pos="360"/>
        </w:tabs>
      </w:pPr>
      <w:rPr>
        <w:rFonts w:ascii="Symbol" w:hAnsi="Symbol" w:hint="default"/>
      </w:rPr>
    </w:lvl>
    <w:lvl w:ilvl="1">
      <w:start w:val="1"/>
      <w:numFmt w:val="bullet"/>
      <w:lvlText w:val=""/>
      <w:lvlJc w:val="left"/>
      <w:pPr>
        <w:tabs>
          <w:tab w:val="num" w:pos="417"/>
        </w:tabs>
        <w:ind w:left="57"/>
      </w:pPr>
      <w:rPr>
        <w:rFonts w:ascii="Symbol" w:hAnsi="Symbol" w:hint="default"/>
      </w:rPr>
    </w:lvl>
    <w:lvl w:ilvl="2">
      <w:start w:val="1"/>
      <w:numFmt w:val="bullet"/>
      <w:lvlText w:val="-"/>
      <w:lvlJc w:val="left"/>
      <w:pPr>
        <w:tabs>
          <w:tab w:val="num" w:pos="2160"/>
        </w:tabs>
        <w:ind w:left="2160" w:hanging="360"/>
      </w:pPr>
      <w:rPr>
        <w:rFonts w:ascii="Times New Roman" w:eastAsia="Times New Roman" w:hAnsi="Times New Roman"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nsid w:val="0B044A91"/>
    <w:multiLevelType w:val="multilevel"/>
    <w:tmpl w:val="8FBEE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0D8678E2"/>
    <w:multiLevelType w:val="hybridMultilevel"/>
    <w:tmpl w:val="5D6A175E"/>
    <w:lvl w:ilvl="0" w:tplc="0419000F">
      <w:start w:val="25"/>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D925DC9"/>
    <w:multiLevelType w:val="hybridMultilevel"/>
    <w:tmpl w:val="54443C36"/>
    <w:lvl w:ilvl="0" w:tplc="B3020BAE">
      <w:start w:val="1"/>
      <w:numFmt w:val="bullet"/>
      <w:lvlText w:val=""/>
      <w:lvlJc w:val="left"/>
      <w:pPr>
        <w:ind w:left="1020" w:hanging="360"/>
      </w:pPr>
      <w:rPr>
        <w:rFonts w:ascii="Symbol" w:hAnsi="Symbol"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14">
    <w:nsid w:val="14C85FAC"/>
    <w:multiLevelType w:val="hybridMultilevel"/>
    <w:tmpl w:val="D284C2E2"/>
    <w:lvl w:ilvl="0" w:tplc="32568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A5B4B16"/>
    <w:multiLevelType w:val="hybridMultilevel"/>
    <w:tmpl w:val="9AB20464"/>
    <w:lvl w:ilvl="0" w:tplc="5E182272">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80"/>
        </w:tabs>
        <w:ind w:left="-180" w:hanging="360"/>
      </w:pPr>
      <w:rPr>
        <w:rFonts w:ascii="Courier New" w:hAnsi="Courier New" w:cs="Courier New" w:hint="default"/>
      </w:rPr>
    </w:lvl>
    <w:lvl w:ilvl="2" w:tplc="04190005" w:tentative="1">
      <w:start w:val="1"/>
      <w:numFmt w:val="bullet"/>
      <w:lvlText w:val=""/>
      <w:lvlJc w:val="left"/>
      <w:pPr>
        <w:tabs>
          <w:tab w:val="num" w:pos="540"/>
        </w:tabs>
        <w:ind w:left="540" w:hanging="360"/>
      </w:pPr>
      <w:rPr>
        <w:rFonts w:ascii="Wingdings" w:hAnsi="Wingdings" w:hint="default"/>
      </w:rPr>
    </w:lvl>
    <w:lvl w:ilvl="3" w:tplc="04190001" w:tentative="1">
      <w:start w:val="1"/>
      <w:numFmt w:val="bullet"/>
      <w:lvlText w:val=""/>
      <w:lvlJc w:val="left"/>
      <w:pPr>
        <w:tabs>
          <w:tab w:val="num" w:pos="1260"/>
        </w:tabs>
        <w:ind w:left="1260" w:hanging="360"/>
      </w:pPr>
      <w:rPr>
        <w:rFonts w:ascii="Symbol" w:hAnsi="Symbol" w:hint="default"/>
      </w:rPr>
    </w:lvl>
    <w:lvl w:ilvl="4" w:tplc="04190003" w:tentative="1">
      <w:start w:val="1"/>
      <w:numFmt w:val="bullet"/>
      <w:lvlText w:val="o"/>
      <w:lvlJc w:val="left"/>
      <w:pPr>
        <w:tabs>
          <w:tab w:val="num" w:pos="1980"/>
        </w:tabs>
        <w:ind w:left="1980" w:hanging="360"/>
      </w:pPr>
      <w:rPr>
        <w:rFonts w:ascii="Courier New" w:hAnsi="Courier New" w:cs="Courier New" w:hint="default"/>
      </w:rPr>
    </w:lvl>
    <w:lvl w:ilvl="5" w:tplc="04190005" w:tentative="1">
      <w:start w:val="1"/>
      <w:numFmt w:val="bullet"/>
      <w:lvlText w:val=""/>
      <w:lvlJc w:val="left"/>
      <w:pPr>
        <w:tabs>
          <w:tab w:val="num" w:pos="2700"/>
        </w:tabs>
        <w:ind w:left="2700" w:hanging="360"/>
      </w:pPr>
      <w:rPr>
        <w:rFonts w:ascii="Wingdings" w:hAnsi="Wingdings" w:hint="default"/>
      </w:rPr>
    </w:lvl>
    <w:lvl w:ilvl="6" w:tplc="04190001" w:tentative="1">
      <w:start w:val="1"/>
      <w:numFmt w:val="bullet"/>
      <w:lvlText w:val=""/>
      <w:lvlJc w:val="left"/>
      <w:pPr>
        <w:tabs>
          <w:tab w:val="num" w:pos="3420"/>
        </w:tabs>
        <w:ind w:left="3420" w:hanging="360"/>
      </w:pPr>
      <w:rPr>
        <w:rFonts w:ascii="Symbol" w:hAnsi="Symbol" w:hint="default"/>
      </w:rPr>
    </w:lvl>
    <w:lvl w:ilvl="7" w:tplc="04190003" w:tentative="1">
      <w:start w:val="1"/>
      <w:numFmt w:val="bullet"/>
      <w:lvlText w:val="o"/>
      <w:lvlJc w:val="left"/>
      <w:pPr>
        <w:tabs>
          <w:tab w:val="num" w:pos="4140"/>
        </w:tabs>
        <w:ind w:left="4140" w:hanging="360"/>
      </w:pPr>
      <w:rPr>
        <w:rFonts w:ascii="Courier New" w:hAnsi="Courier New" w:cs="Courier New" w:hint="default"/>
      </w:rPr>
    </w:lvl>
    <w:lvl w:ilvl="8" w:tplc="04190005" w:tentative="1">
      <w:start w:val="1"/>
      <w:numFmt w:val="bullet"/>
      <w:lvlText w:val=""/>
      <w:lvlJc w:val="left"/>
      <w:pPr>
        <w:tabs>
          <w:tab w:val="num" w:pos="4860"/>
        </w:tabs>
        <w:ind w:left="4860" w:hanging="360"/>
      </w:pPr>
      <w:rPr>
        <w:rFonts w:ascii="Wingdings" w:hAnsi="Wingdings" w:hint="default"/>
      </w:rPr>
    </w:lvl>
  </w:abstractNum>
  <w:abstractNum w:abstractNumId="16">
    <w:nsid w:val="1B6F25D0"/>
    <w:multiLevelType w:val="hybridMultilevel"/>
    <w:tmpl w:val="2FEE45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B84411C"/>
    <w:multiLevelType w:val="hybridMultilevel"/>
    <w:tmpl w:val="06CC12A6"/>
    <w:lvl w:ilvl="0" w:tplc="5808B9B0">
      <w:start w:val="1"/>
      <w:numFmt w:val="decimal"/>
      <w:lvlText w:val="%1."/>
      <w:lvlJc w:val="left"/>
      <w:pPr>
        <w:tabs>
          <w:tab w:val="num" w:pos="510"/>
        </w:tabs>
        <w:ind w:left="51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1E0967C9"/>
    <w:multiLevelType w:val="multilevel"/>
    <w:tmpl w:val="6BF2AC06"/>
    <w:lvl w:ilvl="0">
      <w:start w:val="1"/>
      <w:numFmt w:val="decimal"/>
      <w:pStyle w:val="31"/>
      <w:lvlText w:val="%1."/>
      <w:lvlJc w:val="left"/>
      <w:pPr>
        <w:tabs>
          <w:tab w:val="num" w:pos="567"/>
        </w:tabs>
        <w:ind w:left="567" w:hanging="567"/>
      </w:pPr>
      <w:rPr>
        <w:rFonts w:cs="Times New Roman"/>
      </w:rPr>
    </w:lvl>
    <w:lvl w:ilvl="1">
      <w:start w:val="1"/>
      <w:numFmt w:val="decimal"/>
      <w:pStyle w:val="32"/>
      <w:lvlText w:val="%1.%2"/>
      <w:lvlJc w:val="left"/>
      <w:pPr>
        <w:tabs>
          <w:tab w:val="num" w:pos="567"/>
        </w:tabs>
        <w:ind w:left="567" w:hanging="567"/>
      </w:pPr>
      <w:rPr>
        <w:rFonts w:cs="Times New Roman"/>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9">
    <w:nsid w:val="2DAA06C9"/>
    <w:multiLevelType w:val="hybridMultilevel"/>
    <w:tmpl w:val="F62C9EA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nsid w:val="3CE738C8"/>
    <w:multiLevelType w:val="hybridMultilevel"/>
    <w:tmpl w:val="AF0A8A46"/>
    <w:lvl w:ilvl="0" w:tplc="1B4A28F0">
      <w:start w:val="1"/>
      <w:numFmt w:val="russianLower"/>
      <w:pStyle w:val="a1"/>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1">
    <w:nsid w:val="3EA034D0"/>
    <w:multiLevelType w:val="hybridMultilevel"/>
    <w:tmpl w:val="A448D78C"/>
    <w:lvl w:ilvl="0" w:tplc="B3020B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FB248D2"/>
    <w:multiLevelType w:val="hybridMultilevel"/>
    <w:tmpl w:val="A74829BA"/>
    <w:lvl w:ilvl="0" w:tplc="B3020BAE">
      <w:start w:val="1"/>
      <w:numFmt w:val="bullet"/>
      <w:lvlText w:val=""/>
      <w:lvlJc w:val="left"/>
      <w:pPr>
        <w:ind w:left="642" w:hanging="360"/>
      </w:pPr>
      <w:rPr>
        <w:rFonts w:ascii="Symbol" w:hAnsi="Symbol" w:hint="default"/>
      </w:rPr>
    </w:lvl>
    <w:lvl w:ilvl="1" w:tplc="04190003" w:tentative="1">
      <w:start w:val="1"/>
      <w:numFmt w:val="bullet"/>
      <w:lvlText w:val="o"/>
      <w:lvlJc w:val="left"/>
      <w:pPr>
        <w:ind w:left="1362" w:hanging="360"/>
      </w:pPr>
      <w:rPr>
        <w:rFonts w:ascii="Courier New" w:hAnsi="Courier New" w:cs="Courier New" w:hint="default"/>
      </w:rPr>
    </w:lvl>
    <w:lvl w:ilvl="2" w:tplc="04190005" w:tentative="1">
      <w:start w:val="1"/>
      <w:numFmt w:val="bullet"/>
      <w:lvlText w:val=""/>
      <w:lvlJc w:val="left"/>
      <w:pPr>
        <w:ind w:left="2082" w:hanging="360"/>
      </w:pPr>
      <w:rPr>
        <w:rFonts w:ascii="Wingdings" w:hAnsi="Wingdings" w:hint="default"/>
      </w:rPr>
    </w:lvl>
    <w:lvl w:ilvl="3" w:tplc="04190001" w:tentative="1">
      <w:start w:val="1"/>
      <w:numFmt w:val="bullet"/>
      <w:lvlText w:val=""/>
      <w:lvlJc w:val="left"/>
      <w:pPr>
        <w:ind w:left="2802" w:hanging="360"/>
      </w:pPr>
      <w:rPr>
        <w:rFonts w:ascii="Symbol" w:hAnsi="Symbol" w:hint="default"/>
      </w:rPr>
    </w:lvl>
    <w:lvl w:ilvl="4" w:tplc="04190003" w:tentative="1">
      <w:start w:val="1"/>
      <w:numFmt w:val="bullet"/>
      <w:lvlText w:val="o"/>
      <w:lvlJc w:val="left"/>
      <w:pPr>
        <w:ind w:left="3522" w:hanging="360"/>
      </w:pPr>
      <w:rPr>
        <w:rFonts w:ascii="Courier New" w:hAnsi="Courier New" w:cs="Courier New" w:hint="default"/>
      </w:rPr>
    </w:lvl>
    <w:lvl w:ilvl="5" w:tplc="04190005" w:tentative="1">
      <w:start w:val="1"/>
      <w:numFmt w:val="bullet"/>
      <w:lvlText w:val=""/>
      <w:lvlJc w:val="left"/>
      <w:pPr>
        <w:ind w:left="4242" w:hanging="360"/>
      </w:pPr>
      <w:rPr>
        <w:rFonts w:ascii="Wingdings" w:hAnsi="Wingdings" w:hint="default"/>
      </w:rPr>
    </w:lvl>
    <w:lvl w:ilvl="6" w:tplc="04190001" w:tentative="1">
      <w:start w:val="1"/>
      <w:numFmt w:val="bullet"/>
      <w:lvlText w:val=""/>
      <w:lvlJc w:val="left"/>
      <w:pPr>
        <w:ind w:left="4962" w:hanging="360"/>
      </w:pPr>
      <w:rPr>
        <w:rFonts w:ascii="Symbol" w:hAnsi="Symbol" w:hint="default"/>
      </w:rPr>
    </w:lvl>
    <w:lvl w:ilvl="7" w:tplc="04190003" w:tentative="1">
      <w:start w:val="1"/>
      <w:numFmt w:val="bullet"/>
      <w:lvlText w:val="o"/>
      <w:lvlJc w:val="left"/>
      <w:pPr>
        <w:ind w:left="5682" w:hanging="360"/>
      </w:pPr>
      <w:rPr>
        <w:rFonts w:ascii="Courier New" w:hAnsi="Courier New" w:cs="Courier New" w:hint="default"/>
      </w:rPr>
    </w:lvl>
    <w:lvl w:ilvl="8" w:tplc="04190005" w:tentative="1">
      <w:start w:val="1"/>
      <w:numFmt w:val="bullet"/>
      <w:lvlText w:val=""/>
      <w:lvlJc w:val="left"/>
      <w:pPr>
        <w:ind w:left="6402" w:hanging="360"/>
      </w:pPr>
      <w:rPr>
        <w:rFonts w:ascii="Wingdings" w:hAnsi="Wingdings" w:hint="default"/>
      </w:rPr>
    </w:lvl>
  </w:abstractNum>
  <w:abstractNum w:abstractNumId="23">
    <w:nsid w:val="49127775"/>
    <w:multiLevelType w:val="hybridMultilevel"/>
    <w:tmpl w:val="AAC84D9E"/>
    <w:lvl w:ilvl="0" w:tplc="1A88531E">
      <w:start w:val="1"/>
      <w:numFmt w:val="bullet"/>
      <w:pStyle w:val="40"/>
      <w:lvlText w:val=""/>
      <w:lvlJc w:val="left"/>
      <w:pPr>
        <w:tabs>
          <w:tab w:val="num" w:pos="720"/>
        </w:tabs>
        <w:ind w:left="720" w:hanging="360"/>
      </w:pPr>
      <w:rPr>
        <w:rFonts w:ascii="Symbol" w:hAnsi="Symbol" w:hint="default"/>
        <w:sz w:val="20"/>
      </w:rPr>
    </w:lvl>
    <w:lvl w:ilvl="1" w:tplc="04190019">
      <w:start w:val="4"/>
      <w:numFmt w:val="bullet"/>
      <w:lvlText w:val="-"/>
      <w:lvlJc w:val="left"/>
      <w:pPr>
        <w:tabs>
          <w:tab w:val="num" w:pos="1440"/>
        </w:tabs>
        <w:ind w:left="1440" w:hanging="360"/>
      </w:pPr>
      <w:rPr>
        <w:rFonts w:ascii="Times New Roman" w:eastAsia="Times New Roman" w:hAnsi="Times New Roman"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4">
    <w:nsid w:val="49D10FC3"/>
    <w:multiLevelType w:val="hybridMultilevel"/>
    <w:tmpl w:val="D654FEF4"/>
    <w:lvl w:ilvl="0" w:tplc="32568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FB35E85"/>
    <w:multiLevelType w:val="hybridMultilevel"/>
    <w:tmpl w:val="636204CE"/>
    <w:lvl w:ilvl="0" w:tplc="732CE65E">
      <w:start w:val="1"/>
      <w:numFmt w:val="upperRoman"/>
      <w:lvlText w:val="%1."/>
      <w:lvlJc w:val="left"/>
      <w:pPr>
        <w:tabs>
          <w:tab w:val="num" w:pos="1260"/>
        </w:tabs>
        <w:ind w:left="1260" w:hanging="72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6">
    <w:nsid w:val="50187172"/>
    <w:multiLevelType w:val="hybridMultilevel"/>
    <w:tmpl w:val="86B2D3D6"/>
    <w:lvl w:ilvl="0" w:tplc="0AF8406A">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5D25195F"/>
    <w:multiLevelType w:val="hybridMultilevel"/>
    <w:tmpl w:val="75B07BE2"/>
    <w:lvl w:ilvl="0" w:tplc="B3C405A8">
      <w:start w:val="1"/>
      <w:numFmt w:val="decimal"/>
      <w:pStyle w:val="20"/>
      <w:lvlText w:val="%1."/>
      <w:lvlJc w:val="left"/>
      <w:pPr>
        <w:tabs>
          <w:tab w:val="num" w:pos="0"/>
        </w:tabs>
      </w:pPr>
      <w:rPr>
        <w:rFonts w:cs="Times New Roman"/>
        <w:b/>
      </w:rPr>
    </w:lvl>
    <w:lvl w:ilvl="1" w:tplc="34A8998C">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28">
    <w:nsid w:val="66EC4094"/>
    <w:multiLevelType w:val="singleLevel"/>
    <w:tmpl w:val="1A42A242"/>
    <w:lvl w:ilvl="0">
      <w:start w:val="1"/>
      <w:numFmt w:val="decimal"/>
      <w:pStyle w:val="a2"/>
      <w:lvlText w:val="%1)"/>
      <w:lvlJc w:val="left"/>
      <w:pPr>
        <w:tabs>
          <w:tab w:val="num" w:pos="360"/>
        </w:tabs>
        <w:ind w:left="360" w:hanging="360"/>
      </w:pPr>
      <w:rPr>
        <w:rFonts w:cs="Times New Roman"/>
      </w:rPr>
    </w:lvl>
  </w:abstractNum>
  <w:abstractNum w:abstractNumId="29">
    <w:nsid w:val="6C1826EF"/>
    <w:multiLevelType w:val="hybridMultilevel"/>
    <w:tmpl w:val="5B6A6F82"/>
    <w:lvl w:ilvl="0" w:tplc="0419000F">
      <w:start w:val="25"/>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CF70BC1"/>
    <w:multiLevelType w:val="multilevel"/>
    <w:tmpl w:val="BA1C539E"/>
    <w:lvl w:ilvl="0">
      <w:start w:val="1"/>
      <w:numFmt w:val="decimal"/>
      <w:pStyle w:val="1"/>
      <w:lvlText w:val="%1."/>
      <w:lvlJc w:val="left"/>
      <w:pPr>
        <w:tabs>
          <w:tab w:val="num" w:pos="432"/>
        </w:tabs>
        <w:ind w:left="432" w:hanging="432"/>
      </w:pPr>
      <w:rPr>
        <w:rFonts w:cs="Times New Roman" w:hint="default"/>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3"/>
      <w:lvlText w:val="%1.%2.%3"/>
      <w:lvlJc w:val="left"/>
      <w:pPr>
        <w:tabs>
          <w:tab w:val="num" w:pos="227"/>
        </w:tabs>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1">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Instruction"/>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
  </w:num>
  <w:num w:numId="2">
    <w:abstractNumId w:val="7"/>
  </w:num>
  <w:num w:numId="3">
    <w:abstractNumId w:val="6"/>
  </w:num>
  <w:num w:numId="4">
    <w:abstractNumId w:val="5"/>
  </w:num>
  <w:num w:numId="5">
    <w:abstractNumId w:val="4"/>
  </w:num>
  <w:num w:numId="6">
    <w:abstractNumId w:val="8"/>
  </w:num>
  <w:num w:numId="7">
    <w:abstractNumId w:val="2"/>
  </w:num>
  <w:num w:numId="8">
    <w:abstractNumId w:val="1"/>
  </w:num>
  <w:num w:numId="9">
    <w:abstractNumId w:val="0"/>
  </w:num>
  <w:num w:numId="10">
    <w:abstractNumId w:val="9"/>
  </w:num>
  <w:num w:numId="11">
    <w:abstractNumId w:val="5"/>
  </w:num>
  <w:num w:numId="12">
    <w:abstractNumId w:val="9"/>
  </w:num>
  <w:num w:numId="13">
    <w:abstractNumId w:val="3"/>
  </w:num>
  <w:num w:numId="14">
    <w:abstractNumId w:val="7"/>
  </w:num>
  <w:num w:numId="15">
    <w:abstractNumId w:val="6"/>
  </w:num>
  <w:num w:numId="16">
    <w:abstractNumId w:val="5"/>
  </w:num>
  <w:num w:numId="17">
    <w:abstractNumId w:val="4"/>
  </w:num>
  <w:num w:numId="18">
    <w:abstractNumId w:val="8"/>
  </w:num>
  <w:num w:numId="19">
    <w:abstractNumId w:val="2"/>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10"/>
  </w:num>
  <w:num w:numId="23">
    <w:abstractNumId w:val="30"/>
  </w:num>
  <w:num w:numId="24">
    <w:abstractNumId w:val="31"/>
  </w:num>
  <w:num w:numId="25">
    <w:abstractNumId w:val="18"/>
  </w:num>
  <w:num w:numId="26">
    <w:abstractNumId w:val="20"/>
  </w:num>
  <w:num w:numId="27">
    <w:abstractNumId w:val="28"/>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29"/>
  </w:num>
  <w:num w:numId="32">
    <w:abstractNumId w:val="19"/>
  </w:num>
  <w:num w:numId="33">
    <w:abstractNumId w:val="15"/>
  </w:num>
  <w:num w:numId="34">
    <w:abstractNumId w:val="21"/>
  </w:num>
  <w:num w:numId="35">
    <w:abstractNumId w:val="11"/>
  </w:num>
  <w:num w:numId="36">
    <w:abstractNumId w:val="13"/>
  </w:num>
  <w:num w:numId="37">
    <w:abstractNumId w:val="14"/>
  </w:num>
  <w:num w:numId="38">
    <w:abstractNumId w:val="24"/>
  </w:num>
  <w:num w:numId="39">
    <w:abstractNumId w:val="22"/>
  </w:num>
  <w:num w:numId="40">
    <w:abstractNumId w:val="16"/>
  </w:num>
  <w:num w:numId="41">
    <w:abstractNumId w:val="25"/>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3052E5"/>
    <w:rsid w:val="000012A3"/>
    <w:rsid w:val="0000292B"/>
    <w:rsid w:val="00003581"/>
    <w:rsid w:val="00004880"/>
    <w:rsid w:val="00012684"/>
    <w:rsid w:val="00014EFE"/>
    <w:rsid w:val="000162E7"/>
    <w:rsid w:val="00022C9B"/>
    <w:rsid w:val="000346DC"/>
    <w:rsid w:val="00035AF0"/>
    <w:rsid w:val="0004030C"/>
    <w:rsid w:val="000418DC"/>
    <w:rsid w:val="0004362F"/>
    <w:rsid w:val="0004423A"/>
    <w:rsid w:val="00047776"/>
    <w:rsid w:val="00061364"/>
    <w:rsid w:val="00066FFB"/>
    <w:rsid w:val="000675E3"/>
    <w:rsid w:val="00070330"/>
    <w:rsid w:val="00075E52"/>
    <w:rsid w:val="00081675"/>
    <w:rsid w:val="000829C8"/>
    <w:rsid w:val="00082DF0"/>
    <w:rsid w:val="00083AA7"/>
    <w:rsid w:val="000853AE"/>
    <w:rsid w:val="00087286"/>
    <w:rsid w:val="00090CD6"/>
    <w:rsid w:val="000966FB"/>
    <w:rsid w:val="000B436F"/>
    <w:rsid w:val="000B4656"/>
    <w:rsid w:val="000B7A72"/>
    <w:rsid w:val="000B7D82"/>
    <w:rsid w:val="000C0D86"/>
    <w:rsid w:val="000C58F5"/>
    <w:rsid w:val="000C6272"/>
    <w:rsid w:val="000D7EA0"/>
    <w:rsid w:val="000E56BB"/>
    <w:rsid w:val="000F0304"/>
    <w:rsid w:val="00100B5C"/>
    <w:rsid w:val="00114A33"/>
    <w:rsid w:val="00117532"/>
    <w:rsid w:val="001178CB"/>
    <w:rsid w:val="00121654"/>
    <w:rsid w:val="0012181B"/>
    <w:rsid w:val="00121D28"/>
    <w:rsid w:val="0013039C"/>
    <w:rsid w:val="0013401C"/>
    <w:rsid w:val="0013426C"/>
    <w:rsid w:val="00141E2B"/>
    <w:rsid w:val="001436BF"/>
    <w:rsid w:val="001526A3"/>
    <w:rsid w:val="001551F3"/>
    <w:rsid w:val="0015521B"/>
    <w:rsid w:val="00157D48"/>
    <w:rsid w:val="001626AF"/>
    <w:rsid w:val="0016381E"/>
    <w:rsid w:val="0016741D"/>
    <w:rsid w:val="0017163C"/>
    <w:rsid w:val="00173F1B"/>
    <w:rsid w:val="00173F55"/>
    <w:rsid w:val="001C0750"/>
    <w:rsid w:val="001C5AD7"/>
    <w:rsid w:val="001C61AC"/>
    <w:rsid w:val="001D17AF"/>
    <w:rsid w:val="001E2328"/>
    <w:rsid w:val="001E4BEB"/>
    <w:rsid w:val="001E552E"/>
    <w:rsid w:val="001F0BC2"/>
    <w:rsid w:val="001F2287"/>
    <w:rsid w:val="001F23A3"/>
    <w:rsid w:val="001F31D4"/>
    <w:rsid w:val="00201073"/>
    <w:rsid w:val="0020471F"/>
    <w:rsid w:val="00204F1D"/>
    <w:rsid w:val="002055C3"/>
    <w:rsid w:val="00210292"/>
    <w:rsid w:val="00211B2C"/>
    <w:rsid w:val="00212F40"/>
    <w:rsid w:val="00213FE4"/>
    <w:rsid w:val="00220293"/>
    <w:rsid w:val="002265F6"/>
    <w:rsid w:val="00232D93"/>
    <w:rsid w:val="0023344B"/>
    <w:rsid w:val="00237865"/>
    <w:rsid w:val="002457D4"/>
    <w:rsid w:val="002515C3"/>
    <w:rsid w:val="00260152"/>
    <w:rsid w:val="00260780"/>
    <w:rsid w:val="00260F87"/>
    <w:rsid w:val="00262289"/>
    <w:rsid w:val="0027180B"/>
    <w:rsid w:val="002747A8"/>
    <w:rsid w:val="002812CE"/>
    <w:rsid w:val="00282284"/>
    <w:rsid w:val="0028724B"/>
    <w:rsid w:val="00297DF7"/>
    <w:rsid w:val="002A4647"/>
    <w:rsid w:val="002A69AC"/>
    <w:rsid w:val="002C0CB2"/>
    <w:rsid w:val="002C0F6C"/>
    <w:rsid w:val="002C536B"/>
    <w:rsid w:val="002C55B3"/>
    <w:rsid w:val="002C627B"/>
    <w:rsid w:val="002C6F5D"/>
    <w:rsid w:val="002D0EDA"/>
    <w:rsid w:val="002D6ADB"/>
    <w:rsid w:val="002E426E"/>
    <w:rsid w:val="002F624A"/>
    <w:rsid w:val="0030336F"/>
    <w:rsid w:val="003052E5"/>
    <w:rsid w:val="003110C4"/>
    <w:rsid w:val="00321FF6"/>
    <w:rsid w:val="00322158"/>
    <w:rsid w:val="00322908"/>
    <w:rsid w:val="0032358C"/>
    <w:rsid w:val="00323C92"/>
    <w:rsid w:val="00334702"/>
    <w:rsid w:val="0033616A"/>
    <w:rsid w:val="0037239B"/>
    <w:rsid w:val="003729C2"/>
    <w:rsid w:val="0037775A"/>
    <w:rsid w:val="00381E0E"/>
    <w:rsid w:val="0038541C"/>
    <w:rsid w:val="00395120"/>
    <w:rsid w:val="00396069"/>
    <w:rsid w:val="003A3735"/>
    <w:rsid w:val="003B6223"/>
    <w:rsid w:val="003B66F5"/>
    <w:rsid w:val="003C4630"/>
    <w:rsid w:val="003D0C0A"/>
    <w:rsid w:val="003D61B1"/>
    <w:rsid w:val="003E21BD"/>
    <w:rsid w:val="003E672A"/>
    <w:rsid w:val="003E7703"/>
    <w:rsid w:val="003F09DC"/>
    <w:rsid w:val="003F35F1"/>
    <w:rsid w:val="003F3AC3"/>
    <w:rsid w:val="00400445"/>
    <w:rsid w:val="0040217C"/>
    <w:rsid w:val="00404FE5"/>
    <w:rsid w:val="00411058"/>
    <w:rsid w:val="004112E7"/>
    <w:rsid w:val="00414842"/>
    <w:rsid w:val="004242AB"/>
    <w:rsid w:val="00426769"/>
    <w:rsid w:val="00426878"/>
    <w:rsid w:val="00431205"/>
    <w:rsid w:val="00434E25"/>
    <w:rsid w:val="00441967"/>
    <w:rsid w:val="00446339"/>
    <w:rsid w:val="004463D1"/>
    <w:rsid w:val="00447926"/>
    <w:rsid w:val="00450AC3"/>
    <w:rsid w:val="00451176"/>
    <w:rsid w:val="00452499"/>
    <w:rsid w:val="004524E0"/>
    <w:rsid w:val="00461213"/>
    <w:rsid w:val="00471AAE"/>
    <w:rsid w:val="00475C3B"/>
    <w:rsid w:val="00480FB9"/>
    <w:rsid w:val="00482975"/>
    <w:rsid w:val="00484DE3"/>
    <w:rsid w:val="004A12CD"/>
    <w:rsid w:val="004A4B22"/>
    <w:rsid w:val="004C21EF"/>
    <w:rsid w:val="004C259A"/>
    <w:rsid w:val="004C6D42"/>
    <w:rsid w:val="004D05D4"/>
    <w:rsid w:val="004E0F68"/>
    <w:rsid w:val="00500982"/>
    <w:rsid w:val="005031BD"/>
    <w:rsid w:val="005120F7"/>
    <w:rsid w:val="00513E3B"/>
    <w:rsid w:val="005157D0"/>
    <w:rsid w:val="0052265E"/>
    <w:rsid w:val="00522B73"/>
    <w:rsid w:val="00531721"/>
    <w:rsid w:val="005427EE"/>
    <w:rsid w:val="00547123"/>
    <w:rsid w:val="00547251"/>
    <w:rsid w:val="005512D6"/>
    <w:rsid w:val="00567076"/>
    <w:rsid w:val="00571CCD"/>
    <w:rsid w:val="00584333"/>
    <w:rsid w:val="0058633C"/>
    <w:rsid w:val="00591818"/>
    <w:rsid w:val="00597733"/>
    <w:rsid w:val="005A7E65"/>
    <w:rsid w:val="005C12C6"/>
    <w:rsid w:val="005C22E0"/>
    <w:rsid w:val="005C643F"/>
    <w:rsid w:val="005D0FE1"/>
    <w:rsid w:val="005D3F4E"/>
    <w:rsid w:val="005E104E"/>
    <w:rsid w:val="005E12E2"/>
    <w:rsid w:val="005F01BD"/>
    <w:rsid w:val="005F1674"/>
    <w:rsid w:val="005F25CA"/>
    <w:rsid w:val="006015C6"/>
    <w:rsid w:val="00614F72"/>
    <w:rsid w:val="006200BF"/>
    <w:rsid w:val="006202B8"/>
    <w:rsid w:val="00620E46"/>
    <w:rsid w:val="006234A7"/>
    <w:rsid w:val="0062388B"/>
    <w:rsid w:val="00635894"/>
    <w:rsid w:val="00645200"/>
    <w:rsid w:val="00654CB9"/>
    <w:rsid w:val="00657E97"/>
    <w:rsid w:val="00662F04"/>
    <w:rsid w:val="006649AD"/>
    <w:rsid w:val="0067005A"/>
    <w:rsid w:val="00673935"/>
    <w:rsid w:val="00674E56"/>
    <w:rsid w:val="00676F36"/>
    <w:rsid w:val="006811EA"/>
    <w:rsid w:val="00697D52"/>
    <w:rsid w:val="006A41AA"/>
    <w:rsid w:val="006A47EB"/>
    <w:rsid w:val="006B76DE"/>
    <w:rsid w:val="006C2838"/>
    <w:rsid w:val="006C3D9A"/>
    <w:rsid w:val="006C5701"/>
    <w:rsid w:val="006D029B"/>
    <w:rsid w:val="006D1C09"/>
    <w:rsid w:val="006D4D6C"/>
    <w:rsid w:val="006D50E7"/>
    <w:rsid w:val="006E3420"/>
    <w:rsid w:val="006E590B"/>
    <w:rsid w:val="006F2DC7"/>
    <w:rsid w:val="006F35B3"/>
    <w:rsid w:val="006F733D"/>
    <w:rsid w:val="00702297"/>
    <w:rsid w:val="007029B4"/>
    <w:rsid w:val="0070550D"/>
    <w:rsid w:val="00705A38"/>
    <w:rsid w:val="00710FBD"/>
    <w:rsid w:val="0071244E"/>
    <w:rsid w:val="0071469A"/>
    <w:rsid w:val="00714ACB"/>
    <w:rsid w:val="0072309A"/>
    <w:rsid w:val="007303AE"/>
    <w:rsid w:val="00742505"/>
    <w:rsid w:val="00743AFA"/>
    <w:rsid w:val="00743C86"/>
    <w:rsid w:val="00743CB2"/>
    <w:rsid w:val="0074675C"/>
    <w:rsid w:val="00755E7A"/>
    <w:rsid w:val="00766234"/>
    <w:rsid w:val="007676FF"/>
    <w:rsid w:val="00784E45"/>
    <w:rsid w:val="00792ACF"/>
    <w:rsid w:val="0079360D"/>
    <w:rsid w:val="007B0556"/>
    <w:rsid w:val="007B5BD5"/>
    <w:rsid w:val="007C5399"/>
    <w:rsid w:val="007D6265"/>
    <w:rsid w:val="007E574F"/>
    <w:rsid w:val="007E777A"/>
    <w:rsid w:val="007F302B"/>
    <w:rsid w:val="008017B9"/>
    <w:rsid w:val="00812601"/>
    <w:rsid w:val="008137C1"/>
    <w:rsid w:val="008138C5"/>
    <w:rsid w:val="00816328"/>
    <w:rsid w:val="00816563"/>
    <w:rsid w:val="00816FF7"/>
    <w:rsid w:val="00823137"/>
    <w:rsid w:val="0082440B"/>
    <w:rsid w:val="008413F5"/>
    <w:rsid w:val="0084314A"/>
    <w:rsid w:val="008471DD"/>
    <w:rsid w:val="0085220B"/>
    <w:rsid w:val="0085608A"/>
    <w:rsid w:val="00856CCB"/>
    <w:rsid w:val="00861D0C"/>
    <w:rsid w:val="00862D66"/>
    <w:rsid w:val="00864380"/>
    <w:rsid w:val="00865068"/>
    <w:rsid w:val="0086540C"/>
    <w:rsid w:val="008657FE"/>
    <w:rsid w:val="00871302"/>
    <w:rsid w:val="00875423"/>
    <w:rsid w:val="00876A9B"/>
    <w:rsid w:val="0089188D"/>
    <w:rsid w:val="008919B3"/>
    <w:rsid w:val="00893615"/>
    <w:rsid w:val="00895EAE"/>
    <w:rsid w:val="00897B00"/>
    <w:rsid w:val="008B5A31"/>
    <w:rsid w:val="008B6E15"/>
    <w:rsid w:val="008B6F7B"/>
    <w:rsid w:val="008C6B86"/>
    <w:rsid w:val="008D3747"/>
    <w:rsid w:val="008D3CC5"/>
    <w:rsid w:val="008E3B80"/>
    <w:rsid w:val="008E7010"/>
    <w:rsid w:val="008F1739"/>
    <w:rsid w:val="00904402"/>
    <w:rsid w:val="00904BAF"/>
    <w:rsid w:val="00906DB6"/>
    <w:rsid w:val="0090719D"/>
    <w:rsid w:val="00910709"/>
    <w:rsid w:val="00914F22"/>
    <w:rsid w:val="00915E93"/>
    <w:rsid w:val="00916FB9"/>
    <w:rsid w:val="00920041"/>
    <w:rsid w:val="00922A3C"/>
    <w:rsid w:val="0092406F"/>
    <w:rsid w:val="009301BA"/>
    <w:rsid w:val="00931205"/>
    <w:rsid w:val="0093351F"/>
    <w:rsid w:val="00940E72"/>
    <w:rsid w:val="009427A9"/>
    <w:rsid w:val="009454FD"/>
    <w:rsid w:val="00946352"/>
    <w:rsid w:val="00946AC0"/>
    <w:rsid w:val="00950515"/>
    <w:rsid w:val="00957194"/>
    <w:rsid w:val="0096731B"/>
    <w:rsid w:val="00973021"/>
    <w:rsid w:val="0097350B"/>
    <w:rsid w:val="00975AC7"/>
    <w:rsid w:val="00992EB7"/>
    <w:rsid w:val="00996F63"/>
    <w:rsid w:val="009A1352"/>
    <w:rsid w:val="009A5554"/>
    <w:rsid w:val="009A6642"/>
    <w:rsid w:val="009B14DF"/>
    <w:rsid w:val="009B202F"/>
    <w:rsid w:val="009C02ED"/>
    <w:rsid w:val="009C4AB6"/>
    <w:rsid w:val="009D29DD"/>
    <w:rsid w:val="009D43A1"/>
    <w:rsid w:val="009D7882"/>
    <w:rsid w:val="009E06E1"/>
    <w:rsid w:val="009F7512"/>
    <w:rsid w:val="009F759E"/>
    <w:rsid w:val="00A015AA"/>
    <w:rsid w:val="00A11ED4"/>
    <w:rsid w:val="00A21FBF"/>
    <w:rsid w:val="00A226CC"/>
    <w:rsid w:val="00A328CF"/>
    <w:rsid w:val="00A3404E"/>
    <w:rsid w:val="00A356F7"/>
    <w:rsid w:val="00A40A1F"/>
    <w:rsid w:val="00A458C1"/>
    <w:rsid w:val="00A56222"/>
    <w:rsid w:val="00A618D2"/>
    <w:rsid w:val="00A62931"/>
    <w:rsid w:val="00A643F1"/>
    <w:rsid w:val="00A656CB"/>
    <w:rsid w:val="00A7159A"/>
    <w:rsid w:val="00A76F7D"/>
    <w:rsid w:val="00A81F99"/>
    <w:rsid w:val="00A84646"/>
    <w:rsid w:val="00A85126"/>
    <w:rsid w:val="00A95293"/>
    <w:rsid w:val="00A966DB"/>
    <w:rsid w:val="00AA1582"/>
    <w:rsid w:val="00AB3243"/>
    <w:rsid w:val="00AB5F35"/>
    <w:rsid w:val="00AC362A"/>
    <w:rsid w:val="00AC423C"/>
    <w:rsid w:val="00AC46C2"/>
    <w:rsid w:val="00AC4BAD"/>
    <w:rsid w:val="00AC5934"/>
    <w:rsid w:val="00AD4FB9"/>
    <w:rsid w:val="00AD6F5D"/>
    <w:rsid w:val="00AE2A98"/>
    <w:rsid w:val="00AE76F6"/>
    <w:rsid w:val="00AF04CE"/>
    <w:rsid w:val="00AF781E"/>
    <w:rsid w:val="00B02519"/>
    <w:rsid w:val="00B06028"/>
    <w:rsid w:val="00B128E2"/>
    <w:rsid w:val="00B149A0"/>
    <w:rsid w:val="00B15363"/>
    <w:rsid w:val="00B20093"/>
    <w:rsid w:val="00B21384"/>
    <w:rsid w:val="00B230BD"/>
    <w:rsid w:val="00B23264"/>
    <w:rsid w:val="00B236ED"/>
    <w:rsid w:val="00B36CD1"/>
    <w:rsid w:val="00B36DB6"/>
    <w:rsid w:val="00B51EA8"/>
    <w:rsid w:val="00B51EF2"/>
    <w:rsid w:val="00B51F48"/>
    <w:rsid w:val="00B52472"/>
    <w:rsid w:val="00B656B7"/>
    <w:rsid w:val="00B70596"/>
    <w:rsid w:val="00B7159E"/>
    <w:rsid w:val="00B73E6B"/>
    <w:rsid w:val="00B764AA"/>
    <w:rsid w:val="00B800FD"/>
    <w:rsid w:val="00B829EA"/>
    <w:rsid w:val="00B84F94"/>
    <w:rsid w:val="00B879EC"/>
    <w:rsid w:val="00B96E85"/>
    <w:rsid w:val="00BA407A"/>
    <w:rsid w:val="00BA52C5"/>
    <w:rsid w:val="00BA59CA"/>
    <w:rsid w:val="00BA710C"/>
    <w:rsid w:val="00BB3ECF"/>
    <w:rsid w:val="00BC0422"/>
    <w:rsid w:val="00BC223F"/>
    <w:rsid w:val="00BC4AFF"/>
    <w:rsid w:val="00BD0C94"/>
    <w:rsid w:val="00BD106D"/>
    <w:rsid w:val="00BD64F7"/>
    <w:rsid w:val="00BF0742"/>
    <w:rsid w:val="00BF1493"/>
    <w:rsid w:val="00BF3C76"/>
    <w:rsid w:val="00BF5418"/>
    <w:rsid w:val="00C1034B"/>
    <w:rsid w:val="00C13659"/>
    <w:rsid w:val="00C14608"/>
    <w:rsid w:val="00C21DE6"/>
    <w:rsid w:val="00C23C79"/>
    <w:rsid w:val="00C26025"/>
    <w:rsid w:val="00C31C17"/>
    <w:rsid w:val="00C371E5"/>
    <w:rsid w:val="00C42E12"/>
    <w:rsid w:val="00C44720"/>
    <w:rsid w:val="00C44F7A"/>
    <w:rsid w:val="00C471A1"/>
    <w:rsid w:val="00C52E5A"/>
    <w:rsid w:val="00C53513"/>
    <w:rsid w:val="00C540C3"/>
    <w:rsid w:val="00C628FE"/>
    <w:rsid w:val="00C67088"/>
    <w:rsid w:val="00C704F5"/>
    <w:rsid w:val="00C7226B"/>
    <w:rsid w:val="00C80009"/>
    <w:rsid w:val="00C863B7"/>
    <w:rsid w:val="00C871D3"/>
    <w:rsid w:val="00C9168B"/>
    <w:rsid w:val="00C92CB9"/>
    <w:rsid w:val="00C93A71"/>
    <w:rsid w:val="00C93E98"/>
    <w:rsid w:val="00C97C44"/>
    <w:rsid w:val="00CA2FF7"/>
    <w:rsid w:val="00CA4456"/>
    <w:rsid w:val="00CA77D4"/>
    <w:rsid w:val="00CA7F97"/>
    <w:rsid w:val="00CB1294"/>
    <w:rsid w:val="00CB1E9B"/>
    <w:rsid w:val="00CB2F13"/>
    <w:rsid w:val="00CB4C28"/>
    <w:rsid w:val="00CC4247"/>
    <w:rsid w:val="00CC7CC4"/>
    <w:rsid w:val="00CD00D1"/>
    <w:rsid w:val="00CE4B9A"/>
    <w:rsid w:val="00CF0D7D"/>
    <w:rsid w:val="00CF7A68"/>
    <w:rsid w:val="00CF7D05"/>
    <w:rsid w:val="00D00607"/>
    <w:rsid w:val="00D114A4"/>
    <w:rsid w:val="00D124EF"/>
    <w:rsid w:val="00D213CE"/>
    <w:rsid w:val="00D26568"/>
    <w:rsid w:val="00D36B5E"/>
    <w:rsid w:val="00D52824"/>
    <w:rsid w:val="00D63477"/>
    <w:rsid w:val="00D63CCC"/>
    <w:rsid w:val="00D65D25"/>
    <w:rsid w:val="00D77EAB"/>
    <w:rsid w:val="00D80C02"/>
    <w:rsid w:val="00D83A00"/>
    <w:rsid w:val="00D845FE"/>
    <w:rsid w:val="00D864A6"/>
    <w:rsid w:val="00D86A0F"/>
    <w:rsid w:val="00D87474"/>
    <w:rsid w:val="00D90783"/>
    <w:rsid w:val="00D93DEE"/>
    <w:rsid w:val="00D94919"/>
    <w:rsid w:val="00DA50FD"/>
    <w:rsid w:val="00DB1CFE"/>
    <w:rsid w:val="00DB1FF4"/>
    <w:rsid w:val="00DB6B81"/>
    <w:rsid w:val="00DB7452"/>
    <w:rsid w:val="00DC0579"/>
    <w:rsid w:val="00DC2B14"/>
    <w:rsid w:val="00DC5563"/>
    <w:rsid w:val="00DC6A5D"/>
    <w:rsid w:val="00DE22D9"/>
    <w:rsid w:val="00DE4685"/>
    <w:rsid w:val="00E01B3D"/>
    <w:rsid w:val="00E11812"/>
    <w:rsid w:val="00E175D2"/>
    <w:rsid w:val="00E2159E"/>
    <w:rsid w:val="00E21C0D"/>
    <w:rsid w:val="00E2201B"/>
    <w:rsid w:val="00E27E1C"/>
    <w:rsid w:val="00E35632"/>
    <w:rsid w:val="00E413E3"/>
    <w:rsid w:val="00E43515"/>
    <w:rsid w:val="00E522D2"/>
    <w:rsid w:val="00E5357C"/>
    <w:rsid w:val="00E615DF"/>
    <w:rsid w:val="00E62F73"/>
    <w:rsid w:val="00E652B3"/>
    <w:rsid w:val="00E653CB"/>
    <w:rsid w:val="00E70C9A"/>
    <w:rsid w:val="00E76CC8"/>
    <w:rsid w:val="00E7782D"/>
    <w:rsid w:val="00E83ACB"/>
    <w:rsid w:val="00E83FBF"/>
    <w:rsid w:val="00E95FD8"/>
    <w:rsid w:val="00EA20A1"/>
    <w:rsid w:val="00EA2CE8"/>
    <w:rsid w:val="00EA7BE3"/>
    <w:rsid w:val="00EB0554"/>
    <w:rsid w:val="00EB09D2"/>
    <w:rsid w:val="00EB0C06"/>
    <w:rsid w:val="00EB3403"/>
    <w:rsid w:val="00EB502B"/>
    <w:rsid w:val="00EB77DF"/>
    <w:rsid w:val="00EC21F9"/>
    <w:rsid w:val="00EC6A0C"/>
    <w:rsid w:val="00EC7E6A"/>
    <w:rsid w:val="00ED2D2E"/>
    <w:rsid w:val="00EE7608"/>
    <w:rsid w:val="00EF39C1"/>
    <w:rsid w:val="00EF412B"/>
    <w:rsid w:val="00EF69CF"/>
    <w:rsid w:val="00F132FA"/>
    <w:rsid w:val="00F17AF9"/>
    <w:rsid w:val="00F25D9C"/>
    <w:rsid w:val="00F34B2D"/>
    <w:rsid w:val="00F351D6"/>
    <w:rsid w:val="00F37F75"/>
    <w:rsid w:val="00F43A76"/>
    <w:rsid w:val="00F446D1"/>
    <w:rsid w:val="00F462CC"/>
    <w:rsid w:val="00F546E0"/>
    <w:rsid w:val="00F605CF"/>
    <w:rsid w:val="00F623D1"/>
    <w:rsid w:val="00F6317B"/>
    <w:rsid w:val="00F66A81"/>
    <w:rsid w:val="00F847B0"/>
    <w:rsid w:val="00F87201"/>
    <w:rsid w:val="00F87475"/>
    <w:rsid w:val="00F87E3A"/>
    <w:rsid w:val="00FA3E70"/>
    <w:rsid w:val="00FB0A50"/>
    <w:rsid w:val="00FB3772"/>
    <w:rsid w:val="00FC2CE6"/>
    <w:rsid w:val="00FC4467"/>
    <w:rsid w:val="00FD3A3A"/>
    <w:rsid w:val="00FD4FB0"/>
    <w:rsid w:val="00FD76DD"/>
    <w:rsid w:val="00FE130F"/>
    <w:rsid w:val="00FE4FDE"/>
    <w:rsid w:val="00FF0FF7"/>
    <w:rsid w:val="00FF3556"/>
    <w:rsid w:val="00FF3679"/>
    <w:rsid w:val="00FF5B1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iPriority="35" w:unhideWhenUsed="0" w:qFormat="1"/>
    <w:lsdException w:name="footnote reference" w:uiPriority="0"/>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3">
    <w:name w:val="Normal"/>
    <w:qFormat/>
    <w:rsid w:val="003052E5"/>
    <w:rPr>
      <w:rFonts w:ascii="Times New Roman" w:eastAsia="Times New Roman" w:hAnsi="Times New Roman"/>
      <w:sz w:val="24"/>
      <w:szCs w:val="24"/>
    </w:rPr>
  </w:style>
  <w:style w:type="paragraph" w:styleId="10">
    <w:name w:val="heading 1"/>
    <w:basedOn w:val="a3"/>
    <w:next w:val="a3"/>
    <w:link w:val="11"/>
    <w:qFormat/>
    <w:rsid w:val="003052E5"/>
    <w:pPr>
      <w:keepNext/>
      <w:keepLines/>
      <w:spacing w:before="480"/>
      <w:outlineLvl w:val="0"/>
    </w:pPr>
    <w:rPr>
      <w:rFonts w:ascii="Cambria" w:hAnsi="Cambria"/>
      <w:b/>
      <w:bCs/>
      <w:color w:val="365F91"/>
      <w:sz w:val="28"/>
      <w:szCs w:val="28"/>
    </w:rPr>
  </w:style>
  <w:style w:type="paragraph" w:styleId="22">
    <w:name w:val="heading 2"/>
    <w:basedOn w:val="a3"/>
    <w:next w:val="a3"/>
    <w:link w:val="23"/>
    <w:qFormat/>
    <w:rsid w:val="003052E5"/>
    <w:pPr>
      <w:keepNext/>
      <w:keepLines/>
      <w:spacing w:before="200"/>
      <w:outlineLvl w:val="1"/>
    </w:pPr>
    <w:rPr>
      <w:rFonts w:ascii="Cambria" w:hAnsi="Cambria"/>
      <w:b/>
      <w:bCs/>
      <w:color w:val="4F81BD"/>
      <w:sz w:val="26"/>
      <w:szCs w:val="26"/>
    </w:rPr>
  </w:style>
  <w:style w:type="paragraph" w:styleId="34">
    <w:name w:val="heading 3"/>
    <w:basedOn w:val="a3"/>
    <w:next w:val="a3"/>
    <w:link w:val="35"/>
    <w:uiPriority w:val="99"/>
    <w:qFormat/>
    <w:rsid w:val="00E83ACB"/>
    <w:pPr>
      <w:keepNext/>
      <w:keepLines/>
      <w:spacing w:before="200"/>
      <w:outlineLvl w:val="2"/>
    </w:pPr>
    <w:rPr>
      <w:rFonts w:ascii="Cambria" w:hAnsi="Cambria"/>
      <w:b/>
      <w:bCs/>
      <w:color w:val="4F81BD"/>
    </w:rPr>
  </w:style>
  <w:style w:type="paragraph" w:styleId="41">
    <w:name w:val="heading 4"/>
    <w:basedOn w:val="a3"/>
    <w:next w:val="a3"/>
    <w:link w:val="42"/>
    <w:uiPriority w:val="99"/>
    <w:qFormat/>
    <w:rsid w:val="00404FE5"/>
    <w:pPr>
      <w:keepNext/>
      <w:spacing w:before="240" w:after="60"/>
      <w:jc w:val="both"/>
      <w:outlineLvl w:val="3"/>
    </w:pPr>
    <w:rPr>
      <w:rFonts w:ascii="Arial" w:hAnsi="Arial"/>
      <w:szCs w:val="20"/>
    </w:rPr>
  </w:style>
  <w:style w:type="paragraph" w:styleId="50">
    <w:name w:val="heading 5"/>
    <w:basedOn w:val="a3"/>
    <w:next w:val="a3"/>
    <w:link w:val="51"/>
    <w:uiPriority w:val="99"/>
    <w:qFormat/>
    <w:rsid w:val="00404FE5"/>
    <w:pPr>
      <w:spacing w:before="240" w:after="60"/>
      <w:jc w:val="both"/>
      <w:outlineLvl w:val="4"/>
    </w:pPr>
    <w:rPr>
      <w:sz w:val="22"/>
      <w:szCs w:val="20"/>
    </w:rPr>
  </w:style>
  <w:style w:type="paragraph" w:styleId="6">
    <w:name w:val="heading 6"/>
    <w:basedOn w:val="a3"/>
    <w:next w:val="a3"/>
    <w:link w:val="60"/>
    <w:qFormat/>
    <w:rsid w:val="00404FE5"/>
    <w:pPr>
      <w:spacing w:before="240" w:after="60"/>
      <w:jc w:val="both"/>
      <w:outlineLvl w:val="5"/>
    </w:pPr>
    <w:rPr>
      <w:i/>
      <w:sz w:val="22"/>
      <w:szCs w:val="20"/>
    </w:rPr>
  </w:style>
  <w:style w:type="paragraph" w:styleId="7">
    <w:name w:val="heading 7"/>
    <w:basedOn w:val="a3"/>
    <w:next w:val="a3"/>
    <w:link w:val="70"/>
    <w:uiPriority w:val="99"/>
    <w:qFormat/>
    <w:rsid w:val="00404FE5"/>
    <w:pPr>
      <w:spacing w:before="240" w:after="60"/>
      <w:jc w:val="both"/>
      <w:outlineLvl w:val="6"/>
    </w:pPr>
    <w:rPr>
      <w:rFonts w:ascii="Arial" w:hAnsi="Arial"/>
      <w:sz w:val="20"/>
      <w:szCs w:val="20"/>
    </w:rPr>
  </w:style>
  <w:style w:type="paragraph" w:styleId="8">
    <w:name w:val="heading 8"/>
    <w:basedOn w:val="a3"/>
    <w:next w:val="a3"/>
    <w:link w:val="80"/>
    <w:uiPriority w:val="99"/>
    <w:qFormat/>
    <w:rsid w:val="00404FE5"/>
    <w:pPr>
      <w:spacing w:before="240" w:after="60"/>
      <w:jc w:val="both"/>
      <w:outlineLvl w:val="7"/>
    </w:pPr>
    <w:rPr>
      <w:rFonts w:ascii="Arial" w:hAnsi="Arial"/>
      <w:i/>
      <w:sz w:val="20"/>
      <w:szCs w:val="20"/>
    </w:rPr>
  </w:style>
  <w:style w:type="paragraph" w:styleId="9">
    <w:name w:val="heading 9"/>
    <w:basedOn w:val="a3"/>
    <w:next w:val="a3"/>
    <w:link w:val="90"/>
    <w:uiPriority w:val="99"/>
    <w:qFormat/>
    <w:rsid w:val="00404FE5"/>
    <w:p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locked/>
    <w:rsid w:val="003052E5"/>
    <w:rPr>
      <w:rFonts w:ascii="Cambria" w:hAnsi="Cambria" w:cs="Times New Roman"/>
      <w:b/>
      <w:bCs/>
      <w:color w:val="365F91"/>
      <w:sz w:val="28"/>
      <w:szCs w:val="28"/>
      <w:lang w:eastAsia="ru-RU"/>
    </w:rPr>
  </w:style>
  <w:style w:type="character" w:customStyle="1" w:styleId="23">
    <w:name w:val="Заголовок 2 Знак"/>
    <w:basedOn w:val="a4"/>
    <w:link w:val="22"/>
    <w:locked/>
    <w:rsid w:val="003052E5"/>
    <w:rPr>
      <w:rFonts w:ascii="Cambria" w:hAnsi="Cambria" w:cs="Times New Roman"/>
      <w:b/>
      <w:bCs/>
      <w:color w:val="4F81BD"/>
      <w:sz w:val="26"/>
      <w:szCs w:val="26"/>
      <w:lang w:eastAsia="ru-RU"/>
    </w:rPr>
  </w:style>
  <w:style w:type="character" w:customStyle="1" w:styleId="35">
    <w:name w:val="Заголовок 3 Знак"/>
    <w:basedOn w:val="a4"/>
    <w:link w:val="34"/>
    <w:uiPriority w:val="99"/>
    <w:locked/>
    <w:rsid w:val="00E83ACB"/>
    <w:rPr>
      <w:rFonts w:ascii="Cambria" w:hAnsi="Cambria" w:cs="Times New Roman"/>
      <w:b/>
      <w:bCs/>
      <w:color w:val="4F81BD"/>
      <w:sz w:val="24"/>
      <w:szCs w:val="24"/>
      <w:lang w:eastAsia="ru-RU"/>
    </w:rPr>
  </w:style>
  <w:style w:type="character" w:customStyle="1" w:styleId="42">
    <w:name w:val="Заголовок 4 Знак"/>
    <w:basedOn w:val="a4"/>
    <w:link w:val="41"/>
    <w:uiPriority w:val="99"/>
    <w:locked/>
    <w:rsid w:val="00404FE5"/>
    <w:rPr>
      <w:rFonts w:ascii="Arial" w:hAnsi="Arial" w:cs="Times New Roman"/>
      <w:sz w:val="20"/>
      <w:szCs w:val="20"/>
      <w:lang w:eastAsia="ru-RU"/>
    </w:rPr>
  </w:style>
  <w:style w:type="character" w:customStyle="1" w:styleId="51">
    <w:name w:val="Заголовок 5 Знак"/>
    <w:basedOn w:val="a4"/>
    <w:link w:val="50"/>
    <w:uiPriority w:val="99"/>
    <w:locked/>
    <w:rsid w:val="00404FE5"/>
    <w:rPr>
      <w:rFonts w:ascii="Times New Roman" w:hAnsi="Times New Roman" w:cs="Times New Roman"/>
      <w:sz w:val="20"/>
      <w:szCs w:val="20"/>
      <w:lang w:eastAsia="ru-RU"/>
    </w:rPr>
  </w:style>
  <w:style w:type="character" w:customStyle="1" w:styleId="60">
    <w:name w:val="Заголовок 6 Знак"/>
    <w:basedOn w:val="a4"/>
    <w:link w:val="6"/>
    <w:locked/>
    <w:rsid w:val="00404FE5"/>
    <w:rPr>
      <w:rFonts w:ascii="Times New Roman" w:hAnsi="Times New Roman" w:cs="Times New Roman"/>
      <w:i/>
      <w:sz w:val="20"/>
      <w:szCs w:val="20"/>
      <w:lang w:eastAsia="ru-RU"/>
    </w:rPr>
  </w:style>
  <w:style w:type="character" w:customStyle="1" w:styleId="70">
    <w:name w:val="Заголовок 7 Знак"/>
    <w:basedOn w:val="a4"/>
    <w:link w:val="7"/>
    <w:uiPriority w:val="99"/>
    <w:locked/>
    <w:rsid w:val="00404FE5"/>
    <w:rPr>
      <w:rFonts w:ascii="Arial" w:hAnsi="Arial" w:cs="Times New Roman"/>
      <w:sz w:val="20"/>
      <w:szCs w:val="20"/>
      <w:lang w:eastAsia="ru-RU"/>
    </w:rPr>
  </w:style>
  <w:style w:type="character" w:customStyle="1" w:styleId="80">
    <w:name w:val="Заголовок 8 Знак"/>
    <w:basedOn w:val="a4"/>
    <w:link w:val="8"/>
    <w:uiPriority w:val="99"/>
    <w:locked/>
    <w:rsid w:val="00404FE5"/>
    <w:rPr>
      <w:rFonts w:ascii="Arial" w:hAnsi="Arial" w:cs="Times New Roman"/>
      <w:i/>
      <w:sz w:val="20"/>
      <w:szCs w:val="20"/>
      <w:lang w:eastAsia="ru-RU"/>
    </w:rPr>
  </w:style>
  <w:style w:type="character" w:customStyle="1" w:styleId="90">
    <w:name w:val="Заголовок 9 Знак"/>
    <w:basedOn w:val="a4"/>
    <w:link w:val="9"/>
    <w:uiPriority w:val="99"/>
    <w:locked/>
    <w:rsid w:val="00404FE5"/>
    <w:rPr>
      <w:rFonts w:ascii="Arial" w:hAnsi="Arial" w:cs="Times New Roman"/>
      <w:b/>
      <w:i/>
      <w:sz w:val="20"/>
      <w:szCs w:val="20"/>
      <w:lang w:eastAsia="ru-RU"/>
    </w:rPr>
  </w:style>
  <w:style w:type="character" w:customStyle="1" w:styleId="BodyTextChar">
    <w:name w:val="Body Text Char"/>
    <w:uiPriority w:val="99"/>
    <w:locked/>
    <w:rsid w:val="003052E5"/>
    <w:rPr>
      <w:sz w:val="24"/>
      <w:lang w:eastAsia="ru-RU"/>
    </w:rPr>
  </w:style>
  <w:style w:type="paragraph" w:styleId="a7">
    <w:name w:val="Body Text"/>
    <w:basedOn w:val="a3"/>
    <w:link w:val="a8"/>
    <w:uiPriority w:val="99"/>
    <w:rsid w:val="003052E5"/>
    <w:pPr>
      <w:spacing w:after="120"/>
    </w:pPr>
    <w:rPr>
      <w:rFonts w:ascii="Calibri" w:eastAsia="Calibri" w:hAnsi="Calibri"/>
    </w:rPr>
  </w:style>
  <w:style w:type="character" w:customStyle="1" w:styleId="BodyTextChar1">
    <w:name w:val="Body Text Char1"/>
    <w:basedOn w:val="a4"/>
    <w:uiPriority w:val="99"/>
    <w:semiHidden/>
    <w:locked/>
    <w:rsid w:val="00906DB6"/>
    <w:rPr>
      <w:rFonts w:ascii="Times New Roman" w:hAnsi="Times New Roman" w:cs="Times New Roman"/>
      <w:sz w:val="24"/>
      <w:szCs w:val="24"/>
    </w:rPr>
  </w:style>
  <w:style w:type="character" w:customStyle="1" w:styleId="a8">
    <w:name w:val="Основной текст Знак"/>
    <w:basedOn w:val="a4"/>
    <w:link w:val="a7"/>
    <w:uiPriority w:val="99"/>
    <w:semiHidden/>
    <w:locked/>
    <w:rsid w:val="003052E5"/>
    <w:rPr>
      <w:rFonts w:ascii="Times New Roman" w:hAnsi="Times New Roman" w:cs="Times New Roman"/>
      <w:sz w:val="24"/>
      <w:szCs w:val="24"/>
      <w:lang w:eastAsia="ru-RU"/>
    </w:rPr>
  </w:style>
  <w:style w:type="paragraph" w:customStyle="1" w:styleId="a9">
    <w:name w:val="раздел_документа"/>
    <w:basedOn w:val="10"/>
    <w:autoRedefine/>
    <w:uiPriority w:val="99"/>
    <w:rsid w:val="003052E5"/>
    <w:pPr>
      <w:keepNext w:val="0"/>
      <w:keepLines w:val="0"/>
      <w:pageBreakBefore/>
      <w:widowControl w:val="0"/>
      <w:tabs>
        <w:tab w:val="left" w:pos="900"/>
      </w:tabs>
      <w:spacing w:before="0"/>
      <w:jc w:val="center"/>
    </w:pPr>
    <w:rPr>
      <w:rFonts w:ascii="Times New Roman" w:hAnsi="Times New Roman"/>
      <w:caps/>
      <w:color w:val="auto"/>
      <w:kern w:val="32"/>
    </w:rPr>
  </w:style>
  <w:style w:type="paragraph" w:customStyle="1" w:styleId="aa">
    <w:name w:val="А. часть_раздела"/>
    <w:basedOn w:val="22"/>
    <w:autoRedefine/>
    <w:uiPriority w:val="99"/>
    <w:rsid w:val="009E06E1"/>
    <w:pPr>
      <w:keepLines w:val="0"/>
      <w:tabs>
        <w:tab w:val="left" w:pos="1080"/>
      </w:tabs>
      <w:spacing w:before="240" w:after="60"/>
      <w:jc w:val="both"/>
    </w:pPr>
    <w:rPr>
      <w:rFonts w:ascii="Times New Roman" w:hAnsi="Times New Roman"/>
      <w:b w:val="0"/>
      <w:color w:val="auto"/>
      <w:sz w:val="24"/>
      <w:szCs w:val="24"/>
    </w:rPr>
  </w:style>
  <w:style w:type="paragraph" w:styleId="ab">
    <w:name w:val="Body Text Indent"/>
    <w:basedOn w:val="a3"/>
    <w:link w:val="ac"/>
    <w:uiPriority w:val="99"/>
    <w:semiHidden/>
    <w:rsid w:val="00875423"/>
    <w:pPr>
      <w:spacing w:after="120"/>
      <w:ind w:left="283"/>
    </w:pPr>
  </w:style>
  <w:style w:type="character" w:customStyle="1" w:styleId="ac">
    <w:name w:val="Основной текст с отступом Знак"/>
    <w:basedOn w:val="a4"/>
    <w:link w:val="ab"/>
    <w:uiPriority w:val="99"/>
    <w:locked/>
    <w:rsid w:val="00875423"/>
    <w:rPr>
      <w:rFonts w:ascii="Times New Roman" w:hAnsi="Times New Roman" w:cs="Times New Roman"/>
      <w:sz w:val="24"/>
      <w:szCs w:val="24"/>
      <w:lang w:eastAsia="ru-RU"/>
    </w:rPr>
  </w:style>
  <w:style w:type="paragraph" w:styleId="ad">
    <w:name w:val="Plain Text"/>
    <w:basedOn w:val="a3"/>
    <w:link w:val="ae"/>
    <w:rsid w:val="00875423"/>
    <w:rPr>
      <w:rFonts w:ascii="Courier New" w:hAnsi="Courier New"/>
      <w:color w:val="000000"/>
      <w:kern w:val="18"/>
      <w:sz w:val="20"/>
      <w:szCs w:val="20"/>
    </w:rPr>
  </w:style>
  <w:style w:type="character" w:customStyle="1" w:styleId="ae">
    <w:name w:val="Текст Знак"/>
    <w:basedOn w:val="a4"/>
    <w:link w:val="ad"/>
    <w:locked/>
    <w:rsid w:val="00875423"/>
    <w:rPr>
      <w:rFonts w:ascii="Courier New" w:hAnsi="Courier New" w:cs="Times New Roman"/>
      <w:color w:val="000000"/>
      <w:kern w:val="18"/>
      <w:sz w:val="20"/>
      <w:szCs w:val="20"/>
      <w:lang w:eastAsia="ru-RU"/>
    </w:rPr>
  </w:style>
  <w:style w:type="paragraph" w:customStyle="1" w:styleId="ConsNormal">
    <w:name w:val="ConsNormal"/>
    <w:link w:val="ConsNormal0"/>
    <w:rsid w:val="0016381E"/>
    <w:pPr>
      <w:widowControl w:val="0"/>
      <w:autoSpaceDE w:val="0"/>
      <w:autoSpaceDN w:val="0"/>
      <w:adjustRightInd w:val="0"/>
      <w:ind w:right="19772" w:firstLine="720"/>
    </w:pPr>
    <w:rPr>
      <w:rFonts w:ascii="Arial" w:eastAsia="Times New Roman" w:hAnsi="Arial" w:cs="Arial"/>
      <w:sz w:val="20"/>
      <w:szCs w:val="20"/>
    </w:rPr>
  </w:style>
  <w:style w:type="character" w:customStyle="1" w:styleId="ConsNormal0">
    <w:name w:val="ConsNormal Знак"/>
    <w:basedOn w:val="a4"/>
    <w:link w:val="ConsNormal"/>
    <w:locked/>
    <w:rsid w:val="0016381E"/>
    <w:rPr>
      <w:rFonts w:ascii="Arial" w:hAnsi="Arial" w:cs="Arial"/>
      <w:lang w:val="ru-RU" w:eastAsia="ru-RU" w:bidi="ar-SA"/>
    </w:rPr>
  </w:style>
  <w:style w:type="paragraph" w:styleId="af">
    <w:name w:val="header"/>
    <w:basedOn w:val="a3"/>
    <w:link w:val="af0"/>
    <w:rsid w:val="0070550D"/>
    <w:pPr>
      <w:tabs>
        <w:tab w:val="center" w:pos="4677"/>
        <w:tab w:val="right" w:pos="9355"/>
      </w:tabs>
    </w:pPr>
  </w:style>
  <w:style w:type="character" w:customStyle="1" w:styleId="af0">
    <w:name w:val="Верхний колонтитул Знак"/>
    <w:basedOn w:val="a4"/>
    <w:link w:val="af"/>
    <w:locked/>
    <w:rsid w:val="0070550D"/>
    <w:rPr>
      <w:rFonts w:ascii="Times New Roman" w:hAnsi="Times New Roman" w:cs="Times New Roman"/>
      <w:sz w:val="24"/>
      <w:szCs w:val="24"/>
      <w:lang w:eastAsia="ru-RU"/>
    </w:rPr>
  </w:style>
  <w:style w:type="paragraph" w:styleId="af1">
    <w:name w:val="footer"/>
    <w:basedOn w:val="a3"/>
    <w:link w:val="af2"/>
    <w:rsid w:val="0070550D"/>
    <w:pPr>
      <w:tabs>
        <w:tab w:val="center" w:pos="4677"/>
        <w:tab w:val="right" w:pos="9355"/>
      </w:tabs>
    </w:pPr>
  </w:style>
  <w:style w:type="character" w:customStyle="1" w:styleId="af2">
    <w:name w:val="Нижний колонтитул Знак"/>
    <w:basedOn w:val="a4"/>
    <w:link w:val="af1"/>
    <w:locked/>
    <w:rsid w:val="0070550D"/>
    <w:rPr>
      <w:rFonts w:ascii="Times New Roman" w:hAnsi="Times New Roman" w:cs="Times New Roman"/>
      <w:sz w:val="24"/>
      <w:szCs w:val="24"/>
      <w:lang w:eastAsia="ru-RU"/>
    </w:rPr>
  </w:style>
  <w:style w:type="paragraph" w:styleId="af3">
    <w:name w:val="Normal (Web)"/>
    <w:basedOn w:val="a3"/>
    <w:uiPriority w:val="99"/>
    <w:rsid w:val="00083AA7"/>
    <w:pPr>
      <w:spacing w:after="150"/>
    </w:pPr>
    <w:rPr>
      <w:rFonts w:ascii="Verdana" w:hAnsi="Verdana"/>
      <w:sz w:val="18"/>
      <w:szCs w:val="18"/>
    </w:rPr>
  </w:style>
  <w:style w:type="character" w:styleId="af4">
    <w:name w:val="Hyperlink"/>
    <w:basedOn w:val="a4"/>
    <w:rsid w:val="00083AA7"/>
    <w:rPr>
      <w:rFonts w:cs="Times New Roman"/>
      <w:color w:val="0000FF"/>
      <w:u w:val="single"/>
    </w:rPr>
  </w:style>
  <w:style w:type="paragraph" w:customStyle="1" w:styleId="u">
    <w:name w:val="u"/>
    <w:basedOn w:val="a3"/>
    <w:uiPriority w:val="99"/>
    <w:rsid w:val="00AC5934"/>
    <w:pPr>
      <w:spacing w:before="100" w:beforeAutospacing="1" w:after="100" w:afterAutospacing="1"/>
    </w:pPr>
  </w:style>
  <w:style w:type="paragraph" w:styleId="af5">
    <w:name w:val="Date"/>
    <w:basedOn w:val="a3"/>
    <w:next w:val="a3"/>
    <w:link w:val="af6"/>
    <w:uiPriority w:val="99"/>
    <w:rsid w:val="00E83ACB"/>
    <w:pPr>
      <w:spacing w:after="60"/>
      <w:jc w:val="both"/>
    </w:pPr>
    <w:rPr>
      <w:szCs w:val="20"/>
    </w:rPr>
  </w:style>
  <w:style w:type="character" w:customStyle="1" w:styleId="af6">
    <w:name w:val="Дата Знак"/>
    <w:basedOn w:val="a4"/>
    <w:link w:val="af5"/>
    <w:uiPriority w:val="99"/>
    <w:locked/>
    <w:rsid w:val="00E83ACB"/>
    <w:rPr>
      <w:rFonts w:ascii="Times New Roman" w:hAnsi="Times New Roman" w:cs="Times New Roman"/>
      <w:sz w:val="20"/>
      <w:szCs w:val="20"/>
      <w:lang w:eastAsia="ru-RU"/>
    </w:rPr>
  </w:style>
  <w:style w:type="paragraph" w:customStyle="1" w:styleId="36">
    <w:name w:val="Стиль3 Знак Знак"/>
    <w:basedOn w:val="a3"/>
    <w:link w:val="37"/>
    <w:uiPriority w:val="99"/>
    <w:rsid w:val="00D26568"/>
    <w:pPr>
      <w:widowControl w:val="0"/>
      <w:tabs>
        <w:tab w:val="num" w:pos="227"/>
      </w:tabs>
      <w:adjustRightInd w:val="0"/>
      <w:jc w:val="both"/>
      <w:textAlignment w:val="baseline"/>
    </w:pPr>
    <w:rPr>
      <w:szCs w:val="20"/>
    </w:rPr>
  </w:style>
  <w:style w:type="character" w:customStyle="1" w:styleId="37">
    <w:name w:val="Стиль3 Знак Знак Знак"/>
    <w:basedOn w:val="a4"/>
    <w:link w:val="36"/>
    <w:uiPriority w:val="99"/>
    <w:locked/>
    <w:rsid w:val="00D26568"/>
    <w:rPr>
      <w:rFonts w:ascii="Times New Roman" w:hAnsi="Times New Roman" w:cs="Times New Roman"/>
      <w:sz w:val="20"/>
      <w:szCs w:val="20"/>
      <w:lang w:eastAsia="ru-RU"/>
    </w:rPr>
  </w:style>
  <w:style w:type="paragraph" w:styleId="24">
    <w:name w:val="Body Text Indent 2"/>
    <w:basedOn w:val="a3"/>
    <w:link w:val="25"/>
    <w:uiPriority w:val="99"/>
    <w:semiHidden/>
    <w:rsid w:val="00D26568"/>
    <w:pPr>
      <w:spacing w:after="120" w:line="480" w:lineRule="auto"/>
      <w:ind w:left="283"/>
    </w:pPr>
  </w:style>
  <w:style w:type="character" w:customStyle="1" w:styleId="25">
    <w:name w:val="Основной текст с отступом 2 Знак"/>
    <w:basedOn w:val="a4"/>
    <w:link w:val="24"/>
    <w:uiPriority w:val="99"/>
    <w:locked/>
    <w:rsid w:val="00D26568"/>
    <w:rPr>
      <w:rFonts w:ascii="Times New Roman" w:hAnsi="Times New Roman" w:cs="Times New Roman"/>
      <w:sz w:val="24"/>
      <w:szCs w:val="24"/>
      <w:lang w:eastAsia="ru-RU"/>
    </w:rPr>
  </w:style>
  <w:style w:type="paragraph" w:customStyle="1" w:styleId="ConsPlusNormal">
    <w:name w:val="ConsPlusNormal"/>
    <w:link w:val="ConsPlusNormal0"/>
    <w:rsid w:val="00D114A4"/>
    <w:pPr>
      <w:widowControl w:val="0"/>
      <w:autoSpaceDE w:val="0"/>
      <w:autoSpaceDN w:val="0"/>
      <w:adjustRightInd w:val="0"/>
      <w:ind w:firstLine="720"/>
    </w:pPr>
    <w:rPr>
      <w:rFonts w:ascii="Arial" w:eastAsia="Times New Roman" w:hAnsi="Arial" w:cs="Arial"/>
      <w:sz w:val="20"/>
      <w:szCs w:val="20"/>
    </w:rPr>
  </w:style>
  <w:style w:type="character" w:customStyle="1" w:styleId="ConsPlusNormal0">
    <w:name w:val="ConsPlusNormal Знак"/>
    <w:basedOn w:val="a4"/>
    <w:link w:val="ConsPlusNormal"/>
    <w:locked/>
    <w:rsid w:val="00D114A4"/>
    <w:rPr>
      <w:rFonts w:ascii="Arial" w:hAnsi="Arial" w:cs="Arial"/>
      <w:lang w:val="ru-RU" w:eastAsia="ru-RU" w:bidi="ar-SA"/>
    </w:rPr>
  </w:style>
  <w:style w:type="character" w:styleId="af7">
    <w:name w:val="page number"/>
    <w:basedOn w:val="a4"/>
    <w:uiPriority w:val="99"/>
    <w:rsid w:val="0032358C"/>
    <w:rPr>
      <w:rFonts w:cs="Times New Roman"/>
    </w:rPr>
  </w:style>
  <w:style w:type="paragraph" w:customStyle="1" w:styleId="af8">
    <w:name w:val="втяжка"/>
    <w:basedOn w:val="a3"/>
    <w:next w:val="a3"/>
    <w:uiPriority w:val="99"/>
    <w:rsid w:val="0004423A"/>
    <w:pPr>
      <w:tabs>
        <w:tab w:val="left" w:pos="567"/>
      </w:tabs>
      <w:suppressAutoHyphens/>
      <w:autoSpaceDE w:val="0"/>
      <w:spacing w:before="57"/>
      <w:ind w:left="567" w:hanging="567"/>
      <w:jc w:val="both"/>
    </w:pPr>
    <w:rPr>
      <w:rFonts w:ascii="SchoolBookC" w:hAnsi="SchoolBookC" w:cs="SchoolBookC"/>
      <w:lang w:eastAsia="ar-SA"/>
    </w:rPr>
  </w:style>
  <w:style w:type="paragraph" w:styleId="38">
    <w:name w:val="Body Text Indent 3"/>
    <w:basedOn w:val="a3"/>
    <w:link w:val="39"/>
    <w:uiPriority w:val="99"/>
    <w:rsid w:val="00404FE5"/>
    <w:pPr>
      <w:spacing w:after="120"/>
      <w:ind w:left="283"/>
    </w:pPr>
    <w:rPr>
      <w:sz w:val="16"/>
      <w:szCs w:val="16"/>
    </w:rPr>
  </w:style>
  <w:style w:type="character" w:customStyle="1" w:styleId="39">
    <w:name w:val="Основной текст с отступом 3 Знак"/>
    <w:basedOn w:val="a4"/>
    <w:link w:val="38"/>
    <w:uiPriority w:val="99"/>
    <w:locked/>
    <w:rsid w:val="00404FE5"/>
    <w:rPr>
      <w:rFonts w:ascii="Times New Roman" w:hAnsi="Times New Roman" w:cs="Times New Roman"/>
      <w:sz w:val="16"/>
      <w:szCs w:val="16"/>
      <w:lang w:eastAsia="ru-RU"/>
    </w:rPr>
  </w:style>
  <w:style w:type="paragraph" w:styleId="26">
    <w:name w:val="Body Text 2"/>
    <w:basedOn w:val="a3"/>
    <w:link w:val="27"/>
    <w:uiPriority w:val="99"/>
    <w:semiHidden/>
    <w:rsid w:val="00404FE5"/>
    <w:pPr>
      <w:spacing w:after="120" w:line="480" w:lineRule="auto"/>
    </w:pPr>
  </w:style>
  <w:style w:type="character" w:customStyle="1" w:styleId="27">
    <w:name w:val="Основной текст 2 Знак"/>
    <w:basedOn w:val="a4"/>
    <w:link w:val="26"/>
    <w:uiPriority w:val="99"/>
    <w:locked/>
    <w:rsid w:val="00404FE5"/>
    <w:rPr>
      <w:rFonts w:ascii="Times New Roman" w:hAnsi="Times New Roman" w:cs="Times New Roman"/>
      <w:sz w:val="24"/>
      <w:szCs w:val="24"/>
      <w:lang w:eastAsia="ru-RU"/>
    </w:rPr>
  </w:style>
  <w:style w:type="character" w:customStyle="1" w:styleId="310">
    <w:name w:val="Заголовок 3 Знак1"/>
    <w:basedOn w:val="a4"/>
    <w:uiPriority w:val="99"/>
    <w:rsid w:val="00404FE5"/>
    <w:rPr>
      <w:rFonts w:ascii="Arial" w:hAnsi="Arial" w:cs="Times New Roman"/>
      <w:b/>
      <w:sz w:val="24"/>
    </w:rPr>
  </w:style>
  <w:style w:type="paragraph" w:customStyle="1" w:styleId="1">
    <w:name w:val="Стиль1"/>
    <w:basedOn w:val="a3"/>
    <w:uiPriority w:val="99"/>
    <w:rsid w:val="00404FE5"/>
    <w:pPr>
      <w:keepNext/>
      <w:keepLines/>
      <w:widowControl w:val="0"/>
      <w:numPr>
        <w:numId w:val="23"/>
      </w:numPr>
      <w:suppressLineNumbers/>
      <w:suppressAutoHyphens/>
      <w:spacing w:after="60"/>
      <w:jc w:val="both"/>
    </w:pPr>
    <w:rPr>
      <w:b/>
      <w:sz w:val="28"/>
    </w:rPr>
  </w:style>
  <w:style w:type="paragraph" w:customStyle="1" w:styleId="21">
    <w:name w:val="Стиль2"/>
    <w:basedOn w:val="20"/>
    <w:uiPriority w:val="99"/>
    <w:rsid w:val="00404FE5"/>
    <w:pPr>
      <w:keepNext/>
      <w:keepLines/>
      <w:widowControl w:val="0"/>
      <w:numPr>
        <w:ilvl w:val="1"/>
        <w:numId w:val="23"/>
      </w:numPr>
      <w:suppressLineNumbers/>
      <w:tabs>
        <w:tab w:val="num" w:pos="643"/>
        <w:tab w:val="num" w:pos="1492"/>
      </w:tabs>
      <w:suppressAutoHyphens/>
      <w:spacing w:after="60"/>
    </w:pPr>
    <w:rPr>
      <w:b/>
      <w:szCs w:val="20"/>
    </w:rPr>
  </w:style>
  <w:style w:type="paragraph" w:styleId="20">
    <w:name w:val="List Number 2"/>
    <w:basedOn w:val="a3"/>
    <w:uiPriority w:val="99"/>
    <w:semiHidden/>
    <w:rsid w:val="00404FE5"/>
    <w:pPr>
      <w:numPr>
        <w:numId w:val="20"/>
      </w:numPr>
      <w:jc w:val="both"/>
    </w:pPr>
  </w:style>
  <w:style w:type="paragraph" w:customStyle="1" w:styleId="33">
    <w:name w:val="Стиль3 Знак"/>
    <w:basedOn w:val="24"/>
    <w:uiPriority w:val="99"/>
    <w:rsid w:val="00404FE5"/>
    <w:pPr>
      <w:widowControl w:val="0"/>
      <w:numPr>
        <w:ilvl w:val="2"/>
        <w:numId w:val="23"/>
      </w:numPr>
      <w:adjustRightInd w:val="0"/>
      <w:spacing w:after="0" w:line="240" w:lineRule="auto"/>
      <w:ind w:left="0"/>
      <w:jc w:val="both"/>
      <w:textAlignment w:val="baseline"/>
    </w:pPr>
    <w:rPr>
      <w:szCs w:val="20"/>
    </w:rPr>
  </w:style>
  <w:style w:type="paragraph" w:styleId="28">
    <w:name w:val="toc 2"/>
    <w:basedOn w:val="a3"/>
    <w:next w:val="a3"/>
    <w:autoRedefine/>
    <w:uiPriority w:val="99"/>
    <w:semiHidden/>
    <w:rsid w:val="00404FE5"/>
    <w:pPr>
      <w:tabs>
        <w:tab w:val="left" w:pos="720"/>
        <w:tab w:val="right" w:leader="dot" w:pos="9720"/>
      </w:tabs>
      <w:ind w:left="240"/>
    </w:pPr>
    <w:rPr>
      <w:smallCaps/>
      <w:noProof/>
      <w:sz w:val="20"/>
      <w:szCs w:val="20"/>
    </w:rPr>
  </w:style>
  <w:style w:type="paragraph" w:styleId="2">
    <w:name w:val="List Bullet 2"/>
    <w:basedOn w:val="a3"/>
    <w:autoRedefine/>
    <w:uiPriority w:val="99"/>
    <w:semiHidden/>
    <w:rsid w:val="00404FE5"/>
    <w:pPr>
      <w:numPr>
        <w:numId w:val="2"/>
      </w:numPr>
      <w:spacing w:after="60"/>
      <w:jc w:val="both"/>
    </w:pPr>
    <w:rPr>
      <w:szCs w:val="20"/>
    </w:rPr>
  </w:style>
  <w:style w:type="paragraph" w:styleId="12">
    <w:name w:val="toc 1"/>
    <w:basedOn w:val="a3"/>
    <w:next w:val="a3"/>
    <w:autoRedefine/>
    <w:uiPriority w:val="99"/>
    <w:semiHidden/>
    <w:rsid w:val="00404FE5"/>
    <w:pPr>
      <w:keepNext/>
      <w:keepLines/>
      <w:widowControl w:val="0"/>
      <w:suppressLineNumbers/>
      <w:tabs>
        <w:tab w:val="right" w:leader="dot" w:pos="9720"/>
      </w:tabs>
      <w:suppressAutoHyphens/>
      <w:spacing w:before="120" w:after="120"/>
      <w:jc w:val="both"/>
    </w:pPr>
    <w:rPr>
      <w:bCs/>
      <w:caps/>
    </w:rPr>
  </w:style>
  <w:style w:type="paragraph" w:styleId="3a">
    <w:name w:val="toc 3"/>
    <w:basedOn w:val="a3"/>
    <w:next w:val="a3"/>
    <w:autoRedefine/>
    <w:uiPriority w:val="99"/>
    <w:semiHidden/>
    <w:rsid w:val="00404FE5"/>
    <w:pPr>
      <w:tabs>
        <w:tab w:val="left" w:pos="1200"/>
        <w:tab w:val="right" w:leader="dot" w:pos="9720"/>
      </w:tabs>
      <w:ind w:left="480"/>
    </w:pPr>
    <w:rPr>
      <w:i/>
      <w:iCs/>
      <w:sz w:val="20"/>
      <w:szCs w:val="20"/>
    </w:rPr>
  </w:style>
  <w:style w:type="paragraph" w:styleId="43">
    <w:name w:val="toc 4"/>
    <w:basedOn w:val="a3"/>
    <w:next w:val="a3"/>
    <w:autoRedefine/>
    <w:uiPriority w:val="99"/>
    <w:semiHidden/>
    <w:rsid w:val="00404FE5"/>
    <w:pPr>
      <w:ind w:left="720"/>
      <w:jc w:val="both"/>
    </w:pPr>
    <w:rPr>
      <w:sz w:val="18"/>
      <w:szCs w:val="18"/>
    </w:rPr>
  </w:style>
  <w:style w:type="paragraph" w:styleId="52">
    <w:name w:val="toc 5"/>
    <w:basedOn w:val="a3"/>
    <w:next w:val="a3"/>
    <w:autoRedefine/>
    <w:uiPriority w:val="99"/>
    <w:semiHidden/>
    <w:rsid w:val="00404FE5"/>
    <w:pPr>
      <w:ind w:left="960"/>
      <w:jc w:val="both"/>
    </w:pPr>
    <w:rPr>
      <w:sz w:val="18"/>
      <w:szCs w:val="18"/>
    </w:rPr>
  </w:style>
  <w:style w:type="paragraph" w:styleId="61">
    <w:name w:val="toc 6"/>
    <w:basedOn w:val="a3"/>
    <w:next w:val="a3"/>
    <w:autoRedefine/>
    <w:uiPriority w:val="99"/>
    <w:semiHidden/>
    <w:rsid w:val="00404FE5"/>
    <w:pPr>
      <w:ind w:left="1200"/>
      <w:jc w:val="both"/>
    </w:pPr>
    <w:rPr>
      <w:sz w:val="18"/>
      <w:szCs w:val="18"/>
    </w:rPr>
  </w:style>
  <w:style w:type="paragraph" w:styleId="71">
    <w:name w:val="toc 7"/>
    <w:basedOn w:val="a3"/>
    <w:next w:val="a3"/>
    <w:autoRedefine/>
    <w:uiPriority w:val="99"/>
    <w:semiHidden/>
    <w:rsid w:val="00404FE5"/>
    <w:pPr>
      <w:ind w:left="1440"/>
      <w:jc w:val="both"/>
    </w:pPr>
    <w:rPr>
      <w:sz w:val="18"/>
      <w:szCs w:val="18"/>
    </w:rPr>
  </w:style>
  <w:style w:type="paragraph" w:styleId="81">
    <w:name w:val="toc 8"/>
    <w:basedOn w:val="a3"/>
    <w:next w:val="a3"/>
    <w:autoRedefine/>
    <w:uiPriority w:val="99"/>
    <w:semiHidden/>
    <w:rsid w:val="00404FE5"/>
    <w:pPr>
      <w:ind w:left="1680"/>
      <w:jc w:val="both"/>
    </w:pPr>
    <w:rPr>
      <w:sz w:val="18"/>
      <w:szCs w:val="18"/>
    </w:rPr>
  </w:style>
  <w:style w:type="paragraph" w:styleId="91">
    <w:name w:val="toc 9"/>
    <w:basedOn w:val="a3"/>
    <w:next w:val="a3"/>
    <w:autoRedefine/>
    <w:uiPriority w:val="99"/>
    <w:semiHidden/>
    <w:rsid w:val="00404FE5"/>
    <w:pPr>
      <w:ind w:left="1920"/>
      <w:jc w:val="both"/>
    </w:pPr>
    <w:rPr>
      <w:sz w:val="18"/>
      <w:szCs w:val="18"/>
    </w:rPr>
  </w:style>
  <w:style w:type="paragraph" w:styleId="32">
    <w:name w:val="List Bullet 3"/>
    <w:basedOn w:val="a3"/>
    <w:autoRedefine/>
    <w:rsid w:val="00404FE5"/>
    <w:pPr>
      <w:numPr>
        <w:ilvl w:val="1"/>
        <w:numId w:val="25"/>
      </w:numPr>
      <w:tabs>
        <w:tab w:val="clear" w:pos="567"/>
        <w:tab w:val="num" w:pos="926"/>
      </w:tabs>
      <w:spacing w:after="60"/>
      <w:ind w:left="926" w:hanging="360"/>
      <w:jc w:val="both"/>
    </w:pPr>
    <w:rPr>
      <w:szCs w:val="20"/>
    </w:rPr>
  </w:style>
  <w:style w:type="paragraph" w:styleId="40">
    <w:name w:val="List Bullet 4"/>
    <w:basedOn w:val="a3"/>
    <w:autoRedefine/>
    <w:uiPriority w:val="99"/>
    <w:semiHidden/>
    <w:rsid w:val="00404FE5"/>
    <w:pPr>
      <w:numPr>
        <w:numId w:val="21"/>
      </w:numPr>
      <w:tabs>
        <w:tab w:val="num" w:pos="1209"/>
      </w:tabs>
      <w:spacing w:after="60"/>
      <w:ind w:left="1209"/>
      <w:jc w:val="both"/>
    </w:pPr>
    <w:rPr>
      <w:szCs w:val="20"/>
    </w:rPr>
  </w:style>
  <w:style w:type="paragraph" w:styleId="5">
    <w:name w:val="List Bullet 5"/>
    <w:basedOn w:val="a3"/>
    <w:autoRedefine/>
    <w:uiPriority w:val="99"/>
    <w:semiHidden/>
    <w:rsid w:val="00404FE5"/>
    <w:pPr>
      <w:numPr>
        <w:numId w:val="22"/>
      </w:numPr>
      <w:tabs>
        <w:tab w:val="num" w:pos="1492"/>
      </w:tabs>
      <w:spacing w:after="60"/>
      <w:ind w:left="1492"/>
      <w:jc w:val="both"/>
    </w:pPr>
    <w:rPr>
      <w:szCs w:val="20"/>
    </w:rPr>
  </w:style>
  <w:style w:type="paragraph" w:styleId="a0">
    <w:name w:val="List Number"/>
    <w:basedOn w:val="a3"/>
    <w:uiPriority w:val="99"/>
    <w:semiHidden/>
    <w:rsid w:val="00404FE5"/>
    <w:pPr>
      <w:numPr>
        <w:numId w:val="3"/>
      </w:numPr>
      <w:tabs>
        <w:tab w:val="clear" w:pos="926"/>
        <w:tab w:val="num" w:pos="360"/>
      </w:tabs>
      <w:spacing w:after="60"/>
      <w:ind w:left="360"/>
      <w:jc w:val="both"/>
    </w:pPr>
    <w:rPr>
      <w:szCs w:val="20"/>
    </w:rPr>
  </w:style>
  <w:style w:type="paragraph" w:styleId="30">
    <w:name w:val="List Number 3"/>
    <w:basedOn w:val="a3"/>
    <w:uiPriority w:val="99"/>
    <w:semiHidden/>
    <w:rsid w:val="00404FE5"/>
    <w:pPr>
      <w:numPr>
        <w:numId w:val="4"/>
      </w:numPr>
      <w:tabs>
        <w:tab w:val="clear" w:pos="1209"/>
        <w:tab w:val="num" w:pos="926"/>
      </w:tabs>
      <w:spacing w:after="60"/>
      <w:ind w:left="926"/>
      <w:jc w:val="both"/>
    </w:pPr>
    <w:rPr>
      <w:szCs w:val="20"/>
    </w:rPr>
  </w:style>
  <w:style w:type="paragraph" w:styleId="4">
    <w:name w:val="List Number 4"/>
    <w:basedOn w:val="a3"/>
    <w:uiPriority w:val="99"/>
    <w:semiHidden/>
    <w:rsid w:val="00404FE5"/>
    <w:pPr>
      <w:numPr>
        <w:numId w:val="5"/>
      </w:numPr>
      <w:tabs>
        <w:tab w:val="clear" w:pos="1492"/>
        <w:tab w:val="num" w:pos="1209"/>
      </w:tabs>
      <w:spacing w:after="60"/>
      <w:ind w:left="1209"/>
      <w:jc w:val="both"/>
    </w:pPr>
    <w:rPr>
      <w:szCs w:val="20"/>
    </w:rPr>
  </w:style>
  <w:style w:type="paragraph" w:styleId="53">
    <w:name w:val="List Number 5"/>
    <w:basedOn w:val="a3"/>
    <w:uiPriority w:val="99"/>
    <w:semiHidden/>
    <w:rsid w:val="00404FE5"/>
    <w:pPr>
      <w:tabs>
        <w:tab w:val="num" w:pos="1492"/>
      </w:tabs>
      <w:spacing w:after="60"/>
      <w:ind w:left="1492" w:hanging="360"/>
      <w:jc w:val="both"/>
    </w:pPr>
    <w:rPr>
      <w:szCs w:val="20"/>
    </w:rPr>
  </w:style>
  <w:style w:type="paragraph" w:customStyle="1" w:styleId="af9">
    <w:name w:val="Раздел"/>
    <w:basedOn w:val="a3"/>
    <w:uiPriority w:val="99"/>
    <w:semiHidden/>
    <w:rsid w:val="00404FE5"/>
    <w:pPr>
      <w:tabs>
        <w:tab w:val="num" w:pos="1440"/>
      </w:tabs>
      <w:spacing w:before="120" w:after="120"/>
      <w:ind w:left="720" w:hanging="720"/>
      <w:jc w:val="center"/>
    </w:pPr>
    <w:rPr>
      <w:rFonts w:ascii="Arial Narrow" w:hAnsi="Arial Narrow"/>
      <w:b/>
      <w:sz w:val="28"/>
      <w:szCs w:val="20"/>
    </w:rPr>
  </w:style>
  <w:style w:type="paragraph" w:customStyle="1" w:styleId="3">
    <w:name w:val="Раздел 3"/>
    <w:basedOn w:val="a3"/>
    <w:uiPriority w:val="99"/>
    <w:semiHidden/>
    <w:rsid w:val="00404FE5"/>
    <w:pPr>
      <w:numPr>
        <w:numId w:val="8"/>
      </w:numPr>
      <w:tabs>
        <w:tab w:val="clear" w:pos="1209"/>
        <w:tab w:val="num" w:pos="360"/>
      </w:tabs>
      <w:spacing w:before="120" w:after="120"/>
      <w:ind w:left="360"/>
      <w:jc w:val="center"/>
    </w:pPr>
    <w:rPr>
      <w:b/>
      <w:szCs w:val="20"/>
    </w:rPr>
  </w:style>
  <w:style w:type="paragraph" w:customStyle="1" w:styleId="a">
    <w:name w:val="Условия контракта"/>
    <w:basedOn w:val="a3"/>
    <w:uiPriority w:val="99"/>
    <w:semiHidden/>
    <w:rsid w:val="00404FE5"/>
    <w:pPr>
      <w:numPr>
        <w:numId w:val="9"/>
      </w:numPr>
      <w:tabs>
        <w:tab w:val="clear" w:pos="1492"/>
        <w:tab w:val="num" w:pos="567"/>
      </w:tabs>
      <w:spacing w:before="240" w:after="120"/>
      <w:ind w:left="567" w:hanging="567"/>
      <w:jc w:val="both"/>
    </w:pPr>
    <w:rPr>
      <w:b/>
      <w:szCs w:val="20"/>
    </w:rPr>
  </w:style>
  <w:style w:type="paragraph" w:customStyle="1" w:styleId="Instruction">
    <w:name w:val="Instruction"/>
    <w:basedOn w:val="26"/>
    <w:uiPriority w:val="99"/>
    <w:semiHidden/>
    <w:rsid w:val="00404FE5"/>
    <w:pPr>
      <w:numPr>
        <w:ilvl w:val="1"/>
        <w:numId w:val="24"/>
      </w:numPr>
      <w:tabs>
        <w:tab w:val="clear" w:pos="1440"/>
        <w:tab w:val="num" w:pos="360"/>
      </w:tabs>
      <w:spacing w:before="180" w:after="60" w:line="240" w:lineRule="auto"/>
      <w:ind w:left="360" w:hanging="360"/>
      <w:jc w:val="both"/>
    </w:pPr>
    <w:rPr>
      <w:b/>
      <w:szCs w:val="20"/>
    </w:rPr>
  </w:style>
  <w:style w:type="paragraph" w:customStyle="1" w:styleId="31">
    <w:name w:val="Стиль3"/>
    <w:basedOn w:val="24"/>
    <w:rsid w:val="00404FE5"/>
    <w:pPr>
      <w:widowControl w:val="0"/>
      <w:numPr>
        <w:numId w:val="25"/>
      </w:numPr>
      <w:tabs>
        <w:tab w:val="clear" w:pos="567"/>
        <w:tab w:val="num" w:pos="1307"/>
      </w:tabs>
      <w:adjustRightInd w:val="0"/>
      <w:spacing w:after="0" w:line="240" w:lineRule="auto"/>
      <w:ind w:left="1080" w:firstLine="0"/>
      <w:jc w:val="both"/>
      <w:textAlignment w:val="baseline"/>
    </w:pPr>
    <w:rPr>
      <w:szCs w:val="20"/>
    </w:rPr>
  </w:style>
  <w:style w:type="paragraph" w:customStyle="1" w:styleId="2-11">
    <w:name w:val="содержание2-11"/>
    <w:basedOn w:val="a3"/>
    <w:uiPriority w:val="99"/>
    <w:rsid w:val="00404FE5"/>
    <w:pPr>
      <w:spacing w:after="60"/>
      <w:jc w:val="both"/>
    </w:pPr>
  </w:style>
  <w:style w:type="paragraph" w:styleId="afa">
    <w:name w:val="List Bullet"/>
    <w:basedOn w:val="a3"/>
    <w:autoRedefine/>
    <w:uiPriority w:val="99"/>
    <w:semiHidden/>
    <w:rsid w:val="00404FE5"/>
    <w:pPr>
      <w:widowControl w:val="0"/>
      <w:spacing w:after="60"/>
      <w:jc w:val="both"/>
    </w:pPr>
  </w:style>
  <w:style w:type="paragraph" w:customStyle="1" w:styleId="afb">
    <w:name w:val="Тендерные данные"/>
    <w:basedOn w:val="a3"/>
    <w:uiPriority w:val="99"/>
    <w:semiHidden/>
    <w:rsid w:val="00404FE5"/>
    <w:pPr>
      <w:tabs>
        <w:tab w:val="left" w:pos="1985"/>
      </w:tabs>
      <w:spacing w:before="120" w:after="60"/>
      <w:jc w:val="both"/>
    </w:pPr>
    <w:rPr>
      <w:b/>
      <w:szCs w:val="20"/>
    </w:rPr>
  </w:style>
  <w:style w:type="paragraph" w:customStyle="1" w:styleId="29">
    <w:name w:val="Заголовок 2 со списком"/>
    <w:basedOn w:val="22"/>
    <w:next w:val="a3"/>
    <w:uiPriority w:val="99"/>
    <w:rsid w:val="00404FE5"/>
    <w:pPr>
      <w:keepLines w:val="0"/>
      <w:tabs>
        <w:tab w:val="num" w:pos="360"/>
      </w:tabs>
      <w:spacing w:before="0" w:line="360" w:lineRule="auto"/>
      <w:ind w:left="360" w:hanging="360"/>
      <w:jc w:val="center"/>
    </w:pPr>
    <w:rPr>
      <w:rFonts w:ascii="Times New Roman" w:hAnsi="Times New Roman"/>
      <w:b w:val="0"/>
      <w:color w:val="auto"/>
      <w:sz w:val="24"/>
      <w:szCs w:val="24"/>
    </w:rPr>
  </w:style>
  <w:style w:type="character" w:customStyle="1" w:styleId="2a">
    <w:name w:val="Заголовок 2 со списком Знак"/>
    <w:basedOn w:val="23"/>
    <w:uiPriority w:val="99"/>
    <w:rsid w:val="00404FE5"/>
    <w:rPr>
      <w:rFonts w:ascii="Cambria" w:hAnsi="Cambria" w:cs="Times New Roman"/>
      <w:b/>
      <w:bCs/>
      <w:color w:val="4F81BD"/>
      <w:sz w:val="24"/>
      <w:szCs w:val="24"/>
      <w:lang w:eastAsia="ru-RU"/>
    </w:rPr>
  </w:style>
  <w:style w:type="paragraph" w:customStyle="1" w:styleId="3b">
    <w:name w:val="Заголовок 3 со списком"/>
    <w:basedOn w:val="34"/>
    <w:uiPriority w:val="99"/>
    <w:rsid w:val="00404FE5"/>
    <w:pPr>
      <w:keepLines w:val="0"/>
      <w:tabs>
        <w:tab w:val="num" w:pos="360"/>
      </w:tabs>
      <w:spacing w:before="240" w:after="60"/>
      <w:ind w:left="360" w:hanging="360"/>
      <w:jc w:val="both"/>
    </w:pPr>
    <w:rPr>
      <w:rFonts w:ascii="Arial" w:hAnsi="Arial"/>
      <w:bCs w:val="0"/>
      <w:color w:val="auto"/>
      <w:szCs w:val="20"/>
    </w:rPr>
  </w:style>
  <w:style w:type="character" w:customStyle="1" w:styleId="3c">
    <w:name w:val="Заголовок 3 со списком Знак"/>
    <w:basedOn w:val="310"/>
    <w:uiPriority w:val="99"/>
    <w:rsid w:val="00404FE5"/>
    <w:rPr>
      <w:rFonts w:ascii="Arial" w:hAnsi="Arial" w:cs="Times New Roman"/>
      <w:b/>
      <w:sz w:val="24"/>
    </w:rPr>
  </w:style>
  <w:style w:type="paragraph" w:styleId="3d">
    <w:name w:val="Body Text 3"/>
    <w:basedOn w:val="a3"/>
    <w:link w:val="3e"/>
    <w:uiPriority w:val="99"/>
    <w:semiHidden/>
    <w:rsid w:val="00404FE5"/>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character" w:customStyle="1" w:styleId="3e">
    <w:name w:val="Основной текст 3 Знак"/>
    <w:basedOn w:val="a4"/>
    <w:link w:val="3d"/>
    <w:uiPriority w:val="99"/>
    <w:semiHidden/>
    <w:locked/>
    <w:rsid w:val="00404FE5"/>
    <w:rPr>
      <w:rFonts w:ascii="Times New Roman" w:hAnsi="Times New Roman" w:cs="Times New Roman"/>
      <w:b/>
      <w:i/>
      <w:sz w:val="24"/>
      <w:szCs w:val="24"/>
      <w:lang w:eastAsia="ru-RU"/>
    </w:rPr>
  </w:style>
  <w:style w:type="paragraph" w:customStyle="1" w:styleId="afc">
    <w:name w:val="текст таблицы"/>
    <w:basedOn w:val="a3"/>
    <w:uiPriority w:val="99"/>
    <w:rsid w:val="00404FE5"/>
    <w:pPr>
      <w:spacing w:before="120"/>
      <w:ind w:right="-102"/>
      <w:jc w:val="both"/>
    </w:pPr>
  </w:style>
  <w:style w:type="paragraph" w:customStyle="1" w:styleId="afd">
    <w:name w:val="ТЛ_Заказчик"/>
    <w:basedOn w:val="a3"/>
    <w:uiPriority w:val="99"/>
    <w:rsid w:val="00404FE5"/>
    <w:pPr>
      <w:jc w:val="center"/>
    </w:pPr>
    <w:rPr>
      <w:sz w:val="28"/>
      <w:szCs w:val="28"/>
    </w:rPr>
  </w:style>
  <w:style w:type="character" w:customStyle="1" w:styleId="afe">
    <w:name w:val="ТЛ_Заказчик Знак"/>
    <w:basedOn w:val="a4"/>
    <w:uiPriority w:val="99"/>
    <w:rsid w:val="00404FE5"/>
    <w:rPr>
      <w:rFonts w:cs="Times New Roman"/>
      <w:sz w:val="28"/>
      <w:szCs w:val="28"/>
    </w:rPr>
  </w:style>
  <w:style w:type="paragraph" w:customStyle="1" w:styleId="aff">
    <w:name w:val="ТЛ_Утверждаю"/>
    <w:basedOn w:val="a3"/>
    <w:uiPriority w:val="99"/>
    <w:rsid w:val="00404FE5"/>
    <w:pPr>
      <w:ind w:left="4860"/>
      <w:jc w:val="center"/>
    </w:pPr>
    <w:rPr>
      <w:sz w:val="28"/>
      <w:szCs w:val="28"/>
    </w:rPr>
  </w:style>
  <w:style w:type="character" w:customStyle="1" w:styleId="aff0">
    <w:name w:val="ТЛ_Утверждаю Знак"/>
    <w:basedOn w:val="a4"/>
    <w:uiPriority w:val="99"/>
    <w:rsid w:val="00404FE5"/>
    <w:rPr>
      <w:rFonts w:cs="Times New Roman"/>
      <w:sz w:val="28"/>
      <w:szCs w:val="28"/>
    </w:rPr>
  </w:style>
  <w:style w:type="paragraph" w:customStyle="1" w:styleId="aff1">
    <w:name w:val="ТЛ_Название"/>
    <w:basedOn w:val="a3"/>
    <w:uiPriority w:val="99"/>
    <w:rsid w:val="00404FE5"/>
    <w:pPr>
      <w:jc w:val="center"/>
    </w:pPr>
    <w:rPr>
      <w:b/>
      <w:sz w:val="28"/>
      <w:szCs w:val="28"/>
    </w:rPr>
  </w:style>
  <w:style w:type="character" w:customStyle="1" w:styleId="aff2">
    <w:name w:val="ТЛ_Название Знак"/>
    <w:basedOn w:val="a4"/>
    <w:uiPriority w:val="99"/>
    <w:rsid w:val="00404FE5"/>
    <w:rPr>
      <w:rFonts w:cs="Times New Roman"/>
      <w:b/>
      <w:sz w:val="28"/>
      <w:szCs w:val="28"/>
    </w:rPr>
  </w:style>
  <w:style w:type="paragraph" w:customStyle="1" w:styleId="aff3">
    <w:name w:val="ТЛ_Город и Дата"/>
    <w:basedOn w:val="a3"/>
    <w:uiPriority w:val="99"/>
    <w:rsid w:val="00404FE5"/>
    <w:pPr>
      <w:jc w:val="center"/>
    </w:pPr>
    <w:rPr>
      <w:sz w:val="28"/>
      <w:szCs w:val="28"/>
    </w:rPr>
  </w:style>
  <w:style w:type="character" w:customStyle="1" w:styleId="aff4">
    <w:name w:val="ТЛ_Город и Дата Знак"/>
    <w:basedOn w:val="a4"/>
    <w:uiPriority w:val="99"/>
    <w:rsid w:val="00404FE5"/>
    <w:rPr>
      <w:rFonts w:cs="Times New Roman"/>
      <w:sz w:val="28"/>
      <w:szCs w:val="28"/>
    </w:rPr>
  </w:style>
  <w:style w:type="paragraph" w:customStyle="1" w:styleId="aff5">
    <w:name w:val="АД_Наименование Разделов"/>
    <w:basedOn w:val="10"/>
    <w:uiPriority w:val="99"/>
    <w:rsid w:val="00404FE5"/>
    <w:pPr>
      <w:keepLines w:val="0"/>
      <w:spacing w:before="240" w:after="60"/>
      <w:jc w:val="center"/>
    </w:pPr>
    <w:rPr>
      <w:rFonts w:ascii="Times New Roman" w:hAnsi="Times New Roman"/>
      <w:bCs w:val="0"/>
      <w:color w:val="auto"/>
      <w:kern w:val="28"/>
      <w:szCs w:val="20"/>
    </w:rPr>
  </w:style>
  <w:style w:type="character" w:customStyle="1" w:styleId="aff6">
    <w:name w:val="АД_Наименование Разделов Знак"/>
    <w:basedOn w:val="11"/>
    <w:uiPriority w:val="99"/>
    <w:rsid w:val="00404FE5"/>
    <w:rPr>
      <w:rFonts w:ascii="Cambria" w:hAnsi="Cambria" w:cs="Times New Roman"/>
      <w:b/>
      <w:bCs/>
      <w:color w:val="365F91"/>
      <w:kern w:val="28"/>
      <w:sz w:val="28"/>
      <w:szCs w:val="28"/>
      <w:lang w:eastAsia="ru-RU"/>
    </w:rPr>
  </w:style>
  <w:style w:type="paragraph" w:customStyle="1" w:styleId="aff7">
    <w:name w:val="АД_Наименование главы с нумерацией"/>
    <w:basedOn w:val="29"/>
    <w:uiPriority w:val="99"/>
    <w:rsid w:val="00404FE5"/>
    <w:rPr>
      <w:b/>
    </w:rPr>
  </w:style>
  <w:style w:type="paragraph" w:customStyle="1" w:styleId="aff8">
    <w:name w:val="АД_Наименование главы без нумерации"/>
    <w:basedOn w:val="22"/>
    <w:uiPriority w:val="99"/>
    <w:rsid w:val="00404FE5"/>
    <w:pPr>
      <w:keepLines w:val="0"/>
      <w:spacing w:before="0"/>
      <w:jc w:val="center"/>
    </w:pPr>
    <w:rPr>
      <w:rFonts w:ascii="Times New Roman" w:hAnsi="Times New Roman"/>
      <w:color w:val="auto"/>
      <w:sz w:val="24"/>
      <w:szCs w:val="24"/>
    </w:rPr>
  </w:style>
  <w:style w:type="character" w:customStyle="1" w:styleId="aff9">
    <w:name w:val="АД_Наименование главы без нумерации Знак"/>
    <w:basedOn w:val="23"/>
    <w:uiPriority w:val="99"/>
    <w:rsid w:val="00404FE5"/>
    <w:rPr>
      <w:rFonts w:ascii="Cambria" w:hAnsi="Cambria" w:cs="Times New Roman"/>
      <w:b/>
      <w:bCs/>
      <w:color w:val="4F81BD"/>
      <w:sz w:val="24"/>
      <w:szCs w:val="24"/>
      <w:lang w:eastAsia="ru-RU"/>
    </w:rPr>
  </w:style>
  <w:style w:type="character" w:customStyle="1" w:styleId="affa">
    <w:name w:val="АД_Глава Знак"/>
    <w:basedOn w:val="2a"/>
    <w:uiPriority w:val="99"/>
    <w:rsid w:val="00404FE5"/>
    <w:rPr>
      <w:rFonts w:ascii="Cambria" w:hAnsi="Cambria" w:cs="Times New Roman"/>
      <w:b/>
      <w:bCs/>
      <w:color w:val="4F81BD"/>
      <w:sz w:val="24"/>
      <w:szCs w:val="24"/>
      <w:lang w:eastAsia="ru-RU"/>
    </w:rPr>
  </w:style>
  <w:style w:type="paragraph" w:customStyle="1" w:styleId="affb">
    <w:name w:val="АД_Нумерованный пункт"/>
    <w:basedOn w:val="3b"/>
    <w:uiPriority w:val="99"/>
    <w:rsid w:val="00404FE5"/>
    <w:pPr>
      <w:tabs>
        <w:tab w:val="num" w:pos="720"/>
      </w:tabs>
      <w:ind w:left="720" w:hanging="720"/>
    </w:pPr>
    <w:rPr>
      <w:rFonts w:ascii="Times New Roman" w:hAnsi="Times New Roman"/>
    </w:rPr>
  </w:style>
  <w:style w:type="character" w:customStyle="1" w:styleId="affc">
    <w:name w:val="АД_Нумерованный пункт Знак"/>
    <w:basedOn w:val="3c"/>
    <w:uiPriority w:val="99"/>
    <w:rsid w:val="00404FE5"/>
    <w:rPr>
      <w:rFonts w:ascii="Arial" w:hAnsi="Arial" w:cs="Times New Roman"/>
      <w:b/>
      <w:sz w:val="24"/>
    </w:rPr>
  </w:style>
  <w:style w:type="paragraph" w:customStyle="1" w:styleId="affd">
    <w:name w:val="АД_Нумерованный подпункт"/>
    <w:basedOn w:val="a3"/>
    <w:uiPriority w:val="99"/>
    <w:rsid w:val="00404FE5"/>
    <w:pPr>
      <w:tabs>
        <w:tab w:val="num" w:pos="360"/>
        <w:tab w:val="left" w:pos="720"/>
      </w:tabs>
      <w:ind w:left="720" w:hanging="720"/>
      <w:jc w:val="both"/>
    </w:pPr>
  </w:style>
  <w:style w:type="character" w:customStyle="1" w:styleId="affe">
    <w:name w:val="АД_Нумерованный подпункт Знак"/>
    <w:basedOn w:val="a4"/>
    <w:uiPriority w:val="99"/>
    <w:rsid w:val="00404FE5"/>
    <w:rPr>
      <w:rFonts w:cs="Times New Roman"/>
      <w:sz w:val="24"/>
      <w:szCs w:val="24"/>
    </w:rPr>
  </w:style>
  <w:style w:type="paragraph" w:customStyle="1" w:styleId="afff">
    <w:name w:val="АД_Основной текст"/>
    <w:basedOn w:val="a3"/>
    <w:uiPriority w:val="99"/>
    <w:rsid w:val="00404FE5"/>
    <w:pPr>
      <w:ind w:firstLine="567"/>
      <w:jc w:val="both"/>
    </w:pPr>
  </w:style>
  <w:style w:type="character" w:customStyle="1" w:styleId="afff0">
    <w:name w:val="АД_Основной текст Знак"/>
    <w:basedOn w:val="a4"/>
    <w:uiPriority w:val="99"/>
    <w:rsid w:val="00404FE5"/>
    <w:rPr>
      <w:rFonts w:cs="Times New Roman"/>
      <w:sz w:val="24"/>
      <w:szCs w:val="24"/>
    </w:rPr>
  </w:style>
  <w:style w:type="paragraph" w:customStyle="1" w:styleId="13">
    <w:name w:val="Стиль АД_Список 1"/>
    <w:aliases w:val="2,3 + полужирный курсив"/>
    <w:basedOn w:val="a3"/>
    <w:uiPriority w:val="99"/>
    <w:rsid w:val="00404FE5"/>
    <w:pPr>
      <w:tabs>
        <w:tab w:val="left" w:pos="720"/>
        <w:tab w:val="num" w:pos="926"/>
      </w:tabs>
      <w:ind w:left="926" w:hanging="360"/>
      <w:jc w:val="both"/>
    </w:pPr>
    <w:rPr>
      <w:b/>
      <w:bCs/>
      <w:i/>
      <w:iCs/>
    </w:rPr>
  </w:style>
  <w:style w:type="paragraph" w:customStyle="1" w:styleId="afff1">
    <w:name w:val="АД_Заголовки таблиц"/>
    <w:basedOn w:val="a3"/>
    <w:uiPriority w:val="99"/>
    <w:rsid w:val="00404FE5"/>
    <w:pPr>
      <w:jc w:val="center"/>
    </w:pPr>
    <w:rPr>
      <w:b/>
      <w:bCs/>
    </w:rPr>
  </w:style>
  <w:style w:type="paragraph" w:styleId="afff2">
    <w:name w:val="TOC Heading"/>
    <w:basedOn w:val="10"/>
    <w:next w:val="a3"/>
    <w:uiPriority w:val="99"/>
    <w:qFormat/>
    <w:rsid w:val="00404FE5"/>
    <w:pPr>
      <w:spacing w:line="276" w:lineRule="auto"/>
      <w:outlineLvl w:val="9"/>
    </w:pPr>
    <w:rPr>
      <w:lang w:eastAsia="en-US"/>
    </w:rPr>
  </w:style>
  <w:style w:type="paragraph" w:styleId="afff3">
    <w:name w:val="Balloon Text"/>
    <w:basedOn w:val="a3"/>
    <w:link w:val="afff4"/>
    <w:uiPriority w:val="99"/>
    <w:rsid w:val="00404FE5"/>
    <w:pPr>
      <w:jc w:val="both"/>
    </w:pPr>
    <w:rPr>
      <w:rFonts w:ascii="Tahoma" w:hAnsi="Tahoma" w:cs="Tahoma"/>
      <w:sz w:val="16"/>
      <w:szCs w:val="16"/>
    </w:rPr>
  </w:style>
  <w:style w:type="character" w:customStyle="1" w:styleId="afff4">
    <w:name w:val="Текст выноски Знак"/>
    <w:basedOn w:val="a4"/>
    <w:link w:val="afff3"/>
    <w:uiPriority w:val="99"/>
    <w:locked/>
    <w:rsid w:val="00404FE5"/>
    <w:rPr>
      <w:rFonts w:ascii="Tahoma" w:hAnsi="Tahoma" w:cs="Tahoma"/>
      <w:sz w:val="16"/>
      <w:szCs w:val="16"/>
      <w:lang w:eastAsia="ru-RU"/>
    </w:rPr>
  </w:style>
  <w:style w:type="paragraph" w:customStyle="1" w:styleId="afff5">
    <w:name w:val="АД_Основной текст по центру полужирный"/>
    <w:basedOn w:val="a3"/>
    <w:uiPriority w:val="99"/>
    <w:rsid w:val="00404FE5"/>
    <w:pPr>
      <w:ind w:firstLine="567"/>
      <w:jc w:val="center"/>
    </w:pPr>
    <w:rPr>
      <w:b/>
    </w:rPr>
  </w:style>
  <w:style w:type="character" w:customStyle="1" w:styleId="afff6">
    <w:name w:val="АД_Основной текст по центру полужирный Знак"/>
    <w:basedOn w:val="a4"/>
    <w:uiPriority w:val="99"/>
    <w:rsid w:val="00404FE5"/>
    <w:rPr>
      <w:rFonts w:cs="Times New Roman"/>
      <w:b/>
      <w:sz w:val="24"/>
      <w:szCs w:val="24"/>
    </w:rPr>
  </w:style>
  <w:style w:type="paragraph" w:customStyle="1" w:styleId="3f">
    <w:name w:val="АД_Текст отступ 3"/>
    <w:aliases w:val="25"/>
    <w:basedOn w:val="a3"/>
    <w:uiPriority w:val="99"/>
    <w:rsid w:val="00404FE5"/>
    <w:pPr>
      <w:ind w:left="1418"/>
      <w:jc w:val="both"/>
    </w:pPr>
  </w:style>
  <w:style w:type="character" w:customStyle="1" w:styleId="3f0">
    <w:name w:val="АД_Текст отступ 3 Знак"/>
    <w:aliases w:val="25 Знак"/>
    <w:basedOn w:val="a4"/>
    <w:uiPriority w:val="99"/>
    <w:rsid w:val="00404FE5"/>
    <w:rPr>
      <w:rFonts w:cs="Times New Roman"/>
      <w:sz w:val="24"/>
      <w:szCs w:val="24"/>
    </w:rPr>
  </w:style>
  <w:style w:type="paragraph" w:customStyle="1" w:styleId="44">
    <w:name w:val="АД_Нумерованный подпункт 4 уровня"/>
    <w:basedOn w:val="affd"/>
    <w:uiPriority w:val="99"/>
    <w:rsid w:val="00404FE5"/>
    <w:pPr>
      <w:tabs>
        <w:tab w:val="clear" w:pos="360"/>
        <w:tab w:val="clear" w:pos="720"/>
        <w:tab w:val="num" w:pos="993"/>
      </w:tabs>
      <w:ind w:left="993" w:hanging="993"/>
    </w:pPr>
  </w:style>
  <w:style w:type="character" w:customStyle="1" w:styleId="45">
    <w:name w:val="АД_Нумерованный подпункт 4 уровня Знак"/>
    <w:basedOn w:val="affe"/>
    <w:uiPriority w:val="99"/>
    <w:rsid w:val="00404FE5"/>
    <w:rPr>
      <w:rFonts w:cs="Times New Roman"/>
      <w:sz w:val="24"/>
      <w:szCs w:val="24"/>
    </w:rPr>
  </w:style>
  <w:style w:type="paragraph" w:customStyle="1" w:styleId="a1">
    <w:name w:val="АД_Список абв"/>
    <w:basedOn w:val="a3"/>
    <w:uiPriority w:val="99"/>
    <w:rsid w:val="00404FE5"/>
    <w:pPr>
      <w:numPr>
        <w:numId w:val="26"/>
      </w:numPr>
      <w:jc w:val="both"/>
    </w:pPr>
  </w:style>
  <w:style w:type="paragraph" w:customStyle="1" w:styleId="14">
    <w:name w:val="Обычный1"/>
    <w:uiPriority w:val="99"/>
    <w:rsid w:val="00404FE5"/>
    <w:pPr>
      <w:widowControl w:val="0"/>
      <w:snapToGrid w:val="0"/>
      <w:spacing w:line="300" w:lineRule="auto"/>
      <w:ind w:firstLine="720"/>
      <w:jc w:val="both"/>
    </w:pPr>
    <w:rPr>
      <w:rFonts w:ascii="Times New Roman" w:eastAsia="Times New Roman" w:hAnsi="Times New Roman"/>
      <w:sz w:val="24"/>
      <w:szCs w:val="20"/>
    </w:rPr>
  </w:style>
  <w:style w:type="paragraph" w:styleId="afff7">
    <w:name w:val="Block Text"/>
    <w:basedOn w:val="a3"/>
    <w:uiPriority w:val="99"/>
    <w:semiHidden/>
    <w:rsid w:val="00404FE5"/>
    <w:pPr>
      <w:spacing w:after="120"/>
      <w:ind w:left="1440" w:right="1440"/>
      <w:jc w:val="both"/>
    </w:pPr>
    <w:rPr>
      <w:szCs w:val="20"/>
    </w:rPr>
  </w:style>
  <w:style w:type="table" w:styleId="afff8">
    <w:name w:val="Table Grid"/>
    <w:basedOn w:val="a5"/>
    <w:uiPriority w:val="99"/>
    <w:rsid w:val="00404FE5"/>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
    <w:name w:val="Heading"/>
    <w:uiPriority w:val="99"/>
    <w:rsid w:val="00404FE5"/>
    <w:rPr>
      <w:rFonts w:ascii="Arial" w:eastAsia="Times New Roman" w:hAnsi="Arial"/>
      <w:b/>
      <w:szCs w:val="20"/>
    </w:rPr>
  </w:style>
  <w:style w:type="paragraph" w:customStyle="1" w:styleId="WW-2">
    <w:name w:val="WW-Основной текст с отступом 2"/>
    <w:basedOn w:val="a3"/>
    <w:uiPriority w:val="99"/>
    <w:rsid w:val="00404FE5"/>
    <w:pPr>
      <w:suppressAutoHyphens/>
      <w:ind w:left="-540"/>
      <w:jc w:val="both"/>
    </w:pPr>
    <w:rPr>
      <w:rFonts w:ascii="Arial" w:hAnsi="Arial" w:cs="Arial"/>
      <w:sz w:val="18"/>
      <w:lang w:eastAsia="ar-SA"/>
    </w:rPr>
  </w:style>
  <w:style w:type="paragraph" w:customStyle="1" w:styleId="WW-3">
    <w:name w:val="WW-Основной текст с отступом 3"/>
    <w:basedOn w:val="a3"/>
    <w:uiPriority w:val="99"/>
    <w:rsid w:val="00404FE5"/>
    <w:pPr>
      <w:suppressAutoHyphens/>
      <w:ind w:left="-540"/>
      <w:jc w:val="both"/>
    </w:pPr>
    <w:rPr>
      <w:rFonts w:ascii="Arial" w:hAnsi="Arial" w:cs="Arial"/>
      <w:sz w:val="17"/>
      <w:lang w:eastAsia="ar-SA"/>
    </w:rPr>
  </w:style>
  <w:style w:type="paragraph" w:customStyle="1" w:styleId="a2">
    <w:name w:val="Список нум."/>
    <w:basedOn w:val="a3"/>
    <w:uiPriority w:val="99"/>
    <w:rsid w:val="00404FE5"/>
    <w:pPr>
      <w:keepNext/>
      <w:numPr>
        <w:numId w:val="27"/>
      </w:numPr>
      <w:tabs>
        <w:tab w:val="left" w:pos="1701"/>
      </w:tabs>
      <w:spacing w:before="120" w:after="120" w:line="360" w:lineRule="auto"/>
    </w:pPr>
    <w:rPr>
      <w:rFonts w:ascii="Arial" w:hAnsi="Arial"/>
      <w:szCs w:val="20"/>
    </w:rPr>
  </w:style>
  <w:style w:type="paragraph" w:customStyle="1" w:styleId="1VI">
    <w:name w:val="Заголовок 1 (раздел VI)"/>
    <w:basedOn w:val="10"/>
    <w:uiPriority w:val="99"/>
    <w:rsid w:val="00404FE5"/>
    <w:pPr>
      <w:widowControl w:val="0"/>
      <w:tabs>
        <w:tab w:val="num" w:pos="0"/>
      </w:tabs>
      <w:suppressAutoHyphens/>
      <w:spacing w:before="240" w:after="60"/>
      <w:ind w:right="567" w:firstLine="709"/>
      <w:jc w:val="center"/>
    </w:pPr>
    <w:rPr>
      <w:rFonts w:ascii="Arial" w:hAnsi="Arial" w:cs="Arial"/>
      <w:color w:val="auto"/>
      <w:kern w:val="32"/>
      <w:szCs w:val="32"/>
    </w:rPr>
  </w:style>
  <w:style w:type="paragraph" w:customStyle="1" w:styleId="FR1">
    <w:name w:val="FR1"/>
    <w:uiPriority w:val="99"/>
    <w:rsid w:val="00404FE5"/>
    <w:pPr>
      <w:widowControl w:val="0"/>
      <w:spacing w:before="200"/>
      <w:ind w:left="40" w:firstLine="680"/>
      <w:jc w:val="both"/>
    </w:pPr>
    <w:rPr>
      <w:rFonts w:ascii="Arial" w:eastAsia="Times New Roman" w:hAnsi="Arial"/>
      <w:sz w:val="20"/>
      <w:szCs w:val="20"/>
    </w:rPr>
  </w:style>
  <w:style w:type="paragraph" w:customStyle="1" w:styleId="FR2">
    <w:name w:val="FR2"/>
    <w:uiPriority w:val="99"/>
    <w:rsid w:val="00404FE5"/>
    <w:pPr>
      <w:widowControl w:val="0"/>
      <w:spacing w:before="20"/>
      <w:jc w:val="center"/>
    </w:pPr>
    <w:rPr>
      <w:rFonts w:ascii="Arial" w:eastAsia="Times New Roman" w:hAnsi="Arial"/>
      <w:sz w:val="24"/>
      <w:szCs w:val="20"/>
    </w:rPr>
  </w:style>
  <w:style w:type="paragraph" w:customStyle="1" w:styleId="afff9">
    <w:name w:val="Знак"/>
    <w:basedOn w:val="a3"/>
    <w:uiPriority w:val="99"/>
    <w:rsid w:val="00404FE5"/>
    <w:pPr>
      <w:spacing w:after="160" w:line="240" w:lineRule="exact"/>
      <w:jc w:val="both"/>
    </w:pPr>
    <w:rPr>
      <w:rFonts w:ascii="Verdana" w:hAnsi="Verdana"/>
      <w:sz w:val="22"/>
      <w:szCs w:val="20"/>
      <w:lang w:val="en-US" w:eastAsia="en-US"/>
    </w:rPr>
  </w:style>
  <w:style w:type="paragraph" w:styleId="afffa">
    <w:name w:val="footnote text"/>
    <w:basedOn w:val="a3"/>
    <w:link w:val="afffb"/>
    <w:semiHidden/>
    <w:rsid w:val="00404FE5"/>
    <w:rPr>
      <w:sz w:val="20"/>
      <w:szCs w:val="20"/>
    </w:rPr>
  </w:style>
  <w:style w:type="character" w:customStyle="1" w:styleId="afffb">
    <w:name w:val="Текст сноски Знак"/>
    <w:basedOn w:val="a4"/>
    <w:link w:val="afffa"/>
    <w:uiPriority w:val="99"/>
    <w:semiHidden/>
    <w:locked/>
    <w:rsid w:val="00404FE5"/>
    <w:rPr>
      <w:rFonts w:ascii="Times New Roman" w:hAnsi="Times New Roman" w:cs="Times New Roman"/>
      <w:sz w:val="20"/>
      <w:szCs w:val="20"/>
      <w:lang w:eastAsia="ru-RU"/>
    </w:rPr>
  </w:style>
  <w:style w:type="paragraph" w:customStyle="1" w:styleId="03zagolovok2">
    <w:name w:val="03zagolovok2"/>
    <w:basedOn w:val="a3"/>
    <w:uiPriority w:val="99"/>
    <w:rsid w:val="00404FE5"/>
    <w:pPr>
      <w:keepNext/>
      <w:spacing w:before="360" w:after="120" w:line="360" w:lineRule="atLeast"/>
      <w:outlineLvl w:val="1"/>
    </w:pPr>
    <w:rPr>
      <w:rFonts w:ascii="GaramondC" w:hAnsi="GaramondC"/>
      <w:b/>
      <w:color w:val="000000"/>
      <w:sz w:val="28"/>
      <w:szCs w:val="28"/>
    </w:rPr>
  </w:style>
  <w:style w:type="paragraph" w:styleId="afffc">
    <w:name w:val="Title"/>
    <w:basedOn w:val="a3"/>
    <w:link w:val="afffd"/>
    <w:uiPriority w:val="99"/>
    <w:qFormat/>
    <w:rsid w:val="00404FE5"/>
    <w:pPr>
      <w:widowControl w:val="0"/>
      <w:shd w:val="clear" w:color="auto" w:fill="FFFFFF"/>
      <w:autoSpaceDE w:val="0"/>
      <w:autoSpaceDN w:val="0"/>
      <w:adjustRightInd w:val="0"/>
      <w:ind w:left="72"/>
      <w:jc w:val="center"/>
    </w:pPr>
    <w:rPr>
      <w:bCs/>
      <w:color w:val="000000"/>
      <w:spacing w:val="13"/>
      <w:szCs w:val="22"/>
    </w:rPr>
  </w:style>
  <w:style w:type="character" w:customStyle="1" w:styleId="afffd">
    <w:name w:val="Название Знак"/>
    <w:basedOn w:val="a4"/>
    <w:link w:val="afffc"/>
    <w:uiPriority w:val="99"/>
    <w:locked/>
    <w:rsid w:val="00404FE5"/>
    <w:rPr>
      <w:rFonts w:ascii="Times New Roman" w:hAnsi="Times New Roman" w:cs="Times New Roman"/>
      <w:bCs/>
      <w:color w:val="000000"/>
      <w:spacing w:val="13"/>
      <w:sz w:val="24"/>
      <w:shd w:val="clear" w:color="auto" w:fill="FFFFFF"/>
      <w:lang w:eastAsia="ru-RU"/>
    </w:rPr>
  </w:style>
  <w:style w:type="paragraph" w:customStyle="1" w:styleId="afffe">
    <w:name w:val="текст"/>
    <w:uiPriority w:val="99"/>
    <w:rsid w:val="00404FE5"/>
    <w:pPr>
      <w:autoSpaceDE w:val="0"/>
      <w:autoSpaceDN w:val="0"/>
      <w:adjustRightInd w:val="0"/>
      <w:jc w:val="both"/>
    </w:pPr>
    <w:rPr>
      <w:rFonts w:ascii="SchoolBookC" w:eastAsia="Times New Roman" w:hAnsi="SchoolBookC"/>
      <w:color w:val="000000"/>
      <w:sz w:val="24"/>
      <w:szCs w:val="20"/>
    </w:rPr>
  </w:style>
  <w:style w:type="paragraph" w:customStyle="1" w:styleId="15">
    <w:name w:val="текст1"/>
    <w:uiPriority w:val="99"/>
    <w:rsid w:val="00404FE5"/>
    <w:pPr>
      <w:autoSpaceDE w:val="0"/>
      <w:autoSpaceDN w:val="0"/>
      <w:adjustRightInd w:val="0"/>
      <w:ind w:firstLine="397"/>
      <w:jc w:val="both"/>
    </w:pPr>
    <w:rPr>
      <w:rFonts w:ascii="SchoolBookC" w:eastAsia="Times New Roman" w:hAnsi="SchoolBookC"/>
      <w:sz w:val="24"/>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uiPriority w:val="99"/>
    <w:rsid w:val="00404FE5"/>
    <w:pPr>
      <w:spacing w:before="100" w:beforeAutospacing="1" w:after="100" w:afterAutospacing="1"/>
    </w:pPr>
    <w:rPr>
      <w:rFonts w:ascii="Tahoma" w:hAnsi="Tahoma"/>
      <w:sz w:val="20"/>
      <w:szCs w:val="20"/>
      <w:lang w:val="en-US" w:eastAsia="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3"/>
    <w:uiPriority w:val="99"/>
    <w:rsid w:val="00404FE5"/>
    <w:pPr>
      <w:spacing w:before="100" w:beforeAutospacing="1" w:after="100" w:afterAutospacing="1"/>
    </w:pPr>
    <w:rPr>
      <w:rFonts w:ascii="Tahoma" w:hAnsi="Tahoma"/>
      <w:sz w:val="20"/>
      <w:szCs w:val="20"/>
      <w:lang w:val="en-US" w:eastAsia="en-US"/>
    </w:rPr>
  </w:style>
  <w:style w:type="paragraph" w:customStyle="1" w:styleId="CharChar">
    <w:name w:val="Char Char"/>
    <w:basedOn w:val="a3"/>
    <w:uiPriority w:val="99"/>
    <w:rsid w:val="00404FE5"/>
    <w:pPr>
      <w:spacing w:before="100" w:beforeAutospacing="1" w:after="100" w:afterAutospacing="1"/>
    </w:pPr>
    <w:rPr>
      <w:rFonts w:ascii="Tahoma" w:hAnsi="Tahoma"/>
      <w:sz w:val="20"/>
      <w:szCs w:val="20"/>
      <w:lang w:val="en-US" w:eastAsia="en-US"/>
    </w:rPr>
  </w:style>
  <w:style w:type="paragraph" w:styleId="affff">
    <w:name w:val="caption"/>
    <w:basedOn w:val="a3"/>
    <w:next w:val="a3"/>
    <w:uiPriority w:val="99"/>
    <w:qFormat/>
    <w:rsid w:val="00404FE5"/>
    <w:pPr>
      <w:widowControl w:val="0"/>
      <w:shd w:val="clear" w:color="auto" w:fill="FFFFFF"/>
      <w:autoSpaceDE w:val="0"/>
      <w:autoSpaceDN w:val="0"/>
      <w:adjustRightInd w:val="0"/>
      <w:spacing w:before="538"/>
      <w:ind w:left="994"/>
      <w:jc w:val="center"/>
    </w:pPr>
    <w:rPr>
      <w:b/>
      <w:bCs/>
      <w:color w:val="000000"/>
      <w:spacing w:val="-2"/>
      <w:w w:val="91"/>
      <w:sz w:val="26"/>
      <w:szCs w:val="26"/>
    </w:rPr>
  </w:style>
  <w:style w:type="paragraph" w:customStyle="1" w:styleId="FR3">
    <w:name w:val="FR3"/>
    <w:uiPriority w:val="99"/>
    <w:rsid w:val="00404FE5"/>
    <w:pPr>
      <w:widowControl w:val="0"/>
      <w:spacing w:before="260"/>
    </w:pPr>
    <w:rPr>
      <w:rFonts w:ascii="Times New Roman" w:eastAsia="Times New Roman" w:hAnsi="Times New Roman"/>
      <w:sz w:val="16"/>
      <w:szCs w:val="20"/>
    </w:rPr>
  </w:style>
  <w:style w:type="paragraph" w:customStyle="1" w:styleId="affff0">
    <w:name w:val="Готовый"/>
    <w:basedOn w:val="a3"/>
    <w:uiPriority w:val="99"/>
    <w:rsid w:val="00404FE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pPr>
    <w:rPr>
      <w:rFonts w:ascii="Courier New" w:hAnsi="Courier New" w:cs="Courier New"/>
      <w:sz w:val="20"/>
      <w:szCs w:val="20"/>
    </w:rPr>
  </w:style>
  <w:style w:type="character" w:customStyle="1" w:styleId="FontStyle24">
    <w:name w:val="Font Style24"/>
    <w:basedOn w:val="a4"/>
    <w:uiPriority w:val="99"/>
    <w:rsid w:val="00404FE5"/>
    <w:rPr>
      <w:rFonts w:ascii="Times New Roman" w:hAnsi="Times New Roman" w:cs="Times New Roman"/>
      <w:spacing w:val="10"/>
      <w:sz w:val="20"/>
      <w:szCs w:val="20"/>
    </w:rPr>
  </w:style>
  <w:style w:type="paragraph" w:customStyle="1" w:styleId="Style16">
    <w:name w:val="Style16"/>
    <w:basedOn w:val="a3"/>
    <w:uiPriority w:val="99"/>
    <w:rsid w:val="00404FE5"/>
    <w:pPr>
      <w:widowControl w:val="0"/>
      <w:autoSpaceDE w:val="0"/>
      <w:autoSpaceDN w:val="0"/>
      <w:adjustRightInd w:val="0"/>
      <w:spacing w:line="272" w:lineRule="exact"/>
      <w:ind w:firstLine="542"/>
      <w:jc w:val="both"/>
    </w:pPr>
  </w:style>
  <w:style w:type="paragraph" w:customStyle="1" w:styleId="Style6">
    <w:name w:val="Style6"/>
    <w:basedOn w:val="a3"/>
    <w:uiPriority w:val="99"/>
    <w:rsid w:val="00404FE5"/>
    <w:pPr>
      <w:widowControl w:val="0"/>
      <w:autoSpaceDE w:val="0"/>
      <w:autoSpaceDN w:val="0"/>
      <w:adjustRightInd w:val="0"/>
      <w:spacing w:line="283" w:lineRule="exact"/>
    </w:pPr>
  </w:style>
  <w:style w:type="paragraph" w:customStyle="1" w:styleId="Style9">
    <w:name w:val="Style9"/>
    <w:basedOn w:val="a3"/>
    <w:uiPriority w:val="99"/>
    <w:rsid w:val="00404FE5"/>
    <w:pPr>
      <w:widowControl w:val="0"/>
      <w:autoSpaceDE w:val="0"/>
      <w:autoSpaceDN w:val="0"/>
      <w:adjustRightInd w:val="0"/>
      <w:spacing w:line="295" w:lineRule="exact"/>
      <w:ind w:firstLine="185"/>
    </w:pPr>
  </w:style>
  <w:style w:type="paragraph" w:customStyle="1" w:styleId="Style10">
    <w:name w:val="Style10"/>
    <w:basedOn w:val="a3"/>
    <w:uiPriority w:val="99"/>
    <w:rsid w:val="00404FE5"/>
    <w:pPr>
      <w:widowControl w:val="0"/>
      <w:autoSpaceDE w:val="0"/>
      <w:autoSpaceDN w:val="0"/>
      <w:adjustRightInd w:val="0"/>
      <w:jc w:val="both"/>
    </w:pPr>
  </w:style>
  <w:style w:type="paragraph" w:customStyle="1" w:styleId="Style11">
    <w:name w:val="Style11"/>
    <w:basedOn w:val="a3"/>
    <w:uiPriority w:val="99"/>
    <w:rsid w:val="00404FE5"/>
    <w:pPr>
      <w:widowControl w:val="0"/>
      <w:autoSpaceDE w:val="0"/>
      <w:autoSpaceDN w:val="0"/>
      <w:adjustRightInd w:val="0"/>
      <w:spacing w:line="274" w:lineRule="exact"/>
      <w:jc w:val="both"/>
    </w:pPr>
  </w:style>
  <w:style w:type="character" w:customStyle="1" w:styleId="FontStyle22">
    <w:name w:val="Font Style22"/>
    <w:basedOn w:val="a4"/>
    <w:uiPriority w:val="99"/>
    <w:rsid w:val="00404FE5"/>
    <w:rPr>
      <w:rFonts w:ascii="Times New Roman" w:hAnsi="Times New Roman" w:cs="Times New Roman"/>
      <w:b/>
      <w:bCs/>
      <w:spacing w:val="10"/>
      <w:sz w:val="20"/>
      <w:szCs w:val="20"/>
    </w:rPr>
  </w:style>
  <w:style w:type="paragraph" w:customStyle="1" w:styleId="Style1">
    <w:name w:val="Style1"/>
    <w:basedOn w:val="a3"/>
    <w:uiPriority w:val="99"/>
    <w:rsid w:val="00404FE5"/>
    <w:pPr>
      <w:widowControl w:val="0"/>
      <w:autoSpaceDE w:val="0"/>
      <w:autoSpaceDN w:val="0"/>
      <w:adjustRightInd w:val="0"/>
    </w:pPr>
  </w:style>
  <w:style w:type="paragraph" w:customStyle="1" w:styleId="Style2">
    <w:name w:val="Style2"/>
    <w:basedOn w:val="a3"/>
    <w:uiPriority w:val="99"/>
    <w:rsid w:val="00404FE5"/>
    <w:pPr>
      <w:widowControl w:val="0"/>
      <w:autoSpaceDE w:val="0"/>
      <w:autoSpaceDN w:val="0"/>
      <w:adjustRightInd w:val="0"/>
      <w:spacing w:line="271" w:lineRule="exact"/>
      <w:ind w:hanging="362"/>
    </w:pPr>
  </w:style>
  <w:style w:type="paragraph" w:customStyle="1" w:styleId="Style8">
    <w:name w:val="Style8"/>
    <w:basedOn w:val="a3"/>
    <w:uiPriority w:val="99"/>
    <w:rsid w:val="00404FE5"/>
    <w:pPr>
      <w:widowControl w:val="0"/>
      <w:autoSpaceDE w:val="0"/>
      <w:autoSpaceDN w:val="0"/>
      <w:adjustRightInd w:val="0"/>
      <w:spacing w:line="413" w:lineRule="exact"/>
      <w:jc w:val="both"/>
    </w:pPr>
  </w:style>
  <w:style w:type="paragraph" w:customStyle="1" w:styleId="Style13">
    <w:name w:val="Style13"/>
    <w:basedOn w:val="a3"/>
    <w:uiPriority w:val="99"/>
    <w:rsid w:val="00404FE5"/>
    <w:pPr>
      <w:widowControl w:val="0"/>
      <w:autoSpaceDE w:val="0"/>
      <w:autoSpaceDN w:val="0"/>
      <w:adjustRightInd w:val="0"/>
      <w:spacing w:line="401" w:lineRule="exact"/>
      <w:ind w:firstLine="259"/>
    </w:pPr>
  </w:style>
  <w:style w:type="paragraph" w:customStyle="1" w:styleId="Style15">
    <w:name w:val="Style15"/>
    <w:basedOn w:val="a3"/>
    <w:uiPriority w:val="99"/>
    <w:rsid w:val="00404FE5"/>
    <w:pPr>
      <w:widowControl w:val="0"/>
      <w:autoSpaceDE w:val="0"/>
      <w:autoSpaceDN w:val="0"/>
      <w:adjustRightInd w:val="0"/>
      <w:spacing w:line="398" w:lineRule="exact"/>
      <w:ind w:firstLine="122"/>
    </w:pPr>
  </w:style>
  <w:style w:type="paragraph" w:customStyle="1" w:styleId="Style17">
    <w:name w:val="Style17"/>
    <w:basedOn w:val="a3"/>
    <w:uiPriority w:val="99"/>
    <w:rsid w:val="00404FE5"/>
    <w:pPr>
      <w:widowControl w:val="0"/>
      <w:autoSpaceDE w:val="0"/>
      <w:autoSpaceDN w:val="0"/>
      <w:adjustRightInd w:val="0"/>
      <w:spacing w:line="413" w:lineRule="exact"/>
      <w:ind w:firstLine="1042"/>
    </w:pPr>
  </w:style>
  <w:style w:type="character" w:customStyle="1" w:styleId="FontStyle23">
    <w:name w:val="Font Style23"/>
    <w:basedOn w:val="a4"/>
    <w:uiPriority w:val="99"/>
    <w:rsid w:val="00404FE5"/>
    <w:rPr>
      <w:rFonts w:ascii="Times New Roman" w:hAnsi="Times New Roman" w:cs="Times New Roman"/>
      <w:b/>
      <w:bCs/>
      <w:i/>
      <w:iCs/>
      <w:sz w:val="20"/>
      <w:szCs w:val="20"/>
    </w:rPr>
  </w:style>
  <w:style w:type="character" w:customStyle="1" w:styleId="FontStyle25">
    <w:name w:val="Font Style25"/>
    <w:basedOn w:val="a4"/>
    <w:uiPriority w:val="99"/>
    <w:rsid w:val="00404FE5"/>
    <w:rPr>
      <w:rFonts w:ascii="Times New Roman" w:hAnsi="Times New Roman" w:cs="Times New Roman"/>
      <w:b/>
      <w:bCs/>
      <w:sz w:val="26"/>
      <w:szCs w:val="26"/>
    </w:rPr>
  </w:style>
  <w:style w:type="character" w:customStyle="1" w:styleId="FontStyle26">
    <w:name w:val="Font Style26"/>
    <w:basedOn w:val="a4"/>
    <w:uiPriority w:val="99"/>
    <w:rsid w:val="00404FE5"/>
    <w:rPr>
      <w:rFonts w:ascii="Times New Roman" w:hAnsi="Times New Roman" w:cs="Times New Roman"/>
      <w:sz w:val="24"/>
      <w:szCs w:val="24"/>
    </w:rPr>
  </w:style>
  <w:style w:type="paragraph" w:customStyle="1" w:styleId="Style5">
    <w:name w:val="Style5"/>
    <w:basedOn w:val="a3"/>
    <w:uiPriority w:val="99"/>
    <w:rsid w:val="00404FE5"/>
    <w:pPr>
      <w:widowControl w:val="0"/>
      <w:autoSpaceDE w:val="0"/>
      <w:autoSpaceDN w:val="0"/>
      <w:adjustRightInd w:val="0"/>
      <w:spacing w:line="319" w:lineRule="exact"/>
      <w:jc w:val="center"/>
    </w:pPr>
  </w:style>
  <w:style w:type="character" w:customStyle="1" w:styleId="FontStyle11">
    <w:name w:val="Font Style11"/>
    <w:basedOn w:val="a4"/>
    <w:uiPriority w:val="99"/>
    <w:rsid w:val="00404FE5"/>
    <w:rPr>
      <w:rFonts w:ascii="Times New Roman" w:hAnsi="Times New Roman" w:cs="Times New Roman"/>
      <w:b/>
      <w:bCs/>
      <w:i/>
      <w:iCs/>
      <w:sz w:val="24"/>
      <w:szCs w:val="24"/>
    </w:rPr>
  </w:style>
  <w:style w:type="paragraph" w:customStyle="1" w:styleId="Default">
    <w:name w:val="Default"/>
    <w:uiPriority w:val="99"/>
    <w:rsid w:val="00404FE5"/>
    <w:pPr>
      <w:widowControl w:val="0"/>
      <w:autoSpaceDE w:val="0"/>
      <w:autoSpaceDN w:val="0"/>
      <w:adjustRightInd w:val="0"/>
    </w:pPr>
    <w:rPr>
      <w:rFonts w:ascii="GaramondC" w:eastAsia="Times New Roman" w:hAnsi="GaramondC"/>
      <w:color w:val="000000"/>
      <w:sz w:val="24"/>
      <w:szCs w:val="20"/>
    </w:rPr>
  </w:style>
  <w:style w:type="paragraph" w:customStyle="1" w:styleId="Pa204">
    <w:name w:val="Pa20++4"/>
    <w:basedOn w:val="Default"/>
    <w:next w:val="Default"/>
    <w:uiPriority w:val="99"/>
    <w:rsid w:val="00404FE5"/>
    <w:pPr>
      <w:spacing w:before="500" w:line="241" w:lineRule="atLeast"/>
    </w:pPr>
    <w:rPr>
      <w:color w:val="auto"/>
      <w:sz w:val="20"/>
    </w:rPr>
  </w:style>
  <w:style w:type="paragraph" w:customStyle="1" w:styleId="Pa125">
    <w:name w:val="Pa12++5"/>
    <w:basedOn w:val="Default"/>
    <w:next w:val="Default"/>
    <w:uiPriority w:val="99"/>
    <w:rsid w:val="00404FE5"/>
    <w:pPr>
      <w:spacing w:before="160" w:line="201" w:lineRule="atLeast"/>
    </w:pPr>
    <w:rPr>
      <w:color w:val="auto"/>
      <w:sz w:val="20"/>
    </w:rPr>
  </w:style>
  <w:style w:type="paragraph" w:customStyle="1" w:styleId="Pa103">
    <w:name w:val="Pa10++3"/>
    <w:basedOn w:val="Default"/>
    <w:next w:val="Default"/>
    <w:uiPriority w:val="99"/>
    <w:rsid w:val="00404FE5"/>
    <w:pPr>
      <w:spacing w:before="640" w:line="281" w:lineRule="atLeast"/>
    </w:pPr>
    <w:rPr>
      <w:color w:val="auto"/>
      <w:sz w:val="20"/>
    </w:rPr>
  </w:style>
  <w:style w:type="paragraph" w:customStyle="1" w:styleId="Pa513">
    <w:name w:val="Pa51++3"/>
    <w:basedOn w:val="Default"/>
    <w:next w:val="Default"/>
    <w:uiPriority w:val="99"/>
    <w:rsid w:val="00404FE5"/>
    <w:pPr>
      <w:spacing w:before="400" w:line="241" w:lineRule="atLeast"/>
    </w:pPr>
    <w:rPr>
      <w:color w:val="auto"/>
      <w:sz w:val="20"/>
    </w:rPr>
  </w:style>
  <w:style w:type="paragraph" w:customStyle="1" w:styleId="Pa522">
    <w:name w:val="Pa52++2"/>
    <w:basedOn w:val="Default"/>
    <w:next w:val="Default"/>
    <w:uiPriority w:val="99"/>
    <w:rsid w:val="00404FE5"/>
    <w:pPr>
      <w:spacing w:before="300" w:line="201" w:lineRule="atLeast"/>
    </w:pPr>
    <w:rPr>
      <w:color w:val="auto"/>
      <w:sz w:val="20"/>
    </w:rPr>
  </w:style>
  <w:style w:type="character" w:customStyle="1" w:styleId="affff1">
    <w:name w:val="Чертежный Знак"/>
    <w:basedOn w:val="a4"/>
    <w:link w:val="affff2"/>
    <w:locked/>
    <w:rsid w:val="0086540C"/>
    <w:rPr>
      <w:rFonts w:ascii="ISOCPEUR" w:hAnsi="ISOCPEUR" w:cs="Times New Roman"/>
      <w:i/>
      <w:sz w:val="22"/>
      <w:szCs w:val="22"/>
      <w:lang w:val="uk-UA" w:eastAsia="ru-RU" w:bidi="ar-SA"/>
    </w:rPr>
  </w:style>
  <w:style w:type="paragraph" w:customStyle="1" w:styleId="affff2">
    <w:name w:val="Чертежный"/>
    <w:link w:val="affff1"/>
    <w:rsid w:val="0086540C"/>
    <w:pPr>
      <w:jc w:val="both"/>
    </w:pPr>
    <w:rPr>
      <w:rFonts w:ascii="ISOCPEUR" w:hAnsi="ISOCPEUR"/>
      <w:i/>
      <w:sz w:val="28"/>
      <w:lang w:val="uk-UA"/>
    </w:rPr>
  </w:style>
  <w:style w:type="character" w:customStyle="1" w:styleId="bold">
    <w:name w:val="bold"/>
    <w:basedOn w:val="a4"/>
    <w:uiPriority w:val="99"/>
    <w:rsid w:val="000829C8"/>
    <w:rPr>
      <w:rFonts w:cs="Times New Roman"/>
      <w:b/>
      <w:lang w:val="ru-RU"/>
    </w:rPr>
  </w:style>
  <w:style w:type="paragraph" w:customStyle="1" w:styleId="ListNum">
    <w:name w:val="ListNum"/>
    <w:basedOn w:val="a3"/>
    <w:uiPriority w:val="99"/>
    <w:rsid w:val="000829C8"/>
    <w:pPr>
      <w:tabs>
        <w:tab w:val="left" w:pos="284"/>
      </w:tabs>
      <w:spacing w:before="60"/>
      <w:jc w:val="both"/>
    </w:pPr>
    <w:rPr>
      <w:sz w:val="22"/>
    </w:rPr>
  </w:style>
  <w:style w:type="paragraph" w:customStyle="1" w:styleId="ListBul2">
    <w:name w:val="ListBul2"/>
    <w:basedOn w:val="a3"/>
    <w:uiPriority w:val="99"/>
    <w:rsid w:val="000829C8"/>
    <w:pPr>
      <w:tabs>
        <w:tab w:val="left" w:pos="567"/>
      </w:tabs>
      <w:jc w:val="both"/>
    </w:pPr>
    <w:rPr>
      <w:sz w:val="22"/>
    </w:rPr>
  </w:style>
  <w:style w:type="paragraph" w:customStyle="1" w:styleId="ListBul">
    <w:name w:val="ListBul"/>
    <w:basedOn w:val="a3"/>
    <w:uiPriority w:val="99"/>
    <w:rsid w:val="000829C8"/>
    <w:pPr>
      <w:tabs>
        <w:tab w:val="left" w:pos="284"/>
      </w:tabs>
      <w:jc w:val="both"/>
    </w:pPr>
    <w:rPr>
      <w:sz w:val="22"/>
    </w:rPr>
  </w:style>
  <w:style w:type="paragraph" w:customStyle="1" w:styleId="16">
    <w:name w:val="Уровень 1"/>
    <w:basedOn w:val="a3"/>
    <w:autoRedefine/>
    <w:uiPriority w:val="99"/>
    <w:rsid w:val="008B5A31"/>
    <w:pPr>
      <w:tabs>
        <w:tab w:val="left" w:pos="2700"/>
      </w:tabs>
      <w:spacing w:before="240"/>
      <w:jc w:val="both"/>
    </w:pPr>
    <w:rPr>
      <w:spacing w:val="28"/>
      <w:sz w:val="20"/>
      <w:szCs w:val="20"/>
    </w:rPr>
  </w:style>
  <w:style w:type="character" w:styleId="affff3">
    <w:name w:val="FollowedHyperlink"/>
    <w:basedOn w:val="a4"/>
    <w:uiPriority w:val="99"/>
    <w:unhideWhenUsed/>
    <w:locked/>
    <w:rsid w:val="0028724B"/>
    <w:rPr>
      <w:color w:val="800080"/>
      <w:u w:val="single"/>
    </w:rPr>
  </w:style>
  <w:style w:type="paragraph" w:customStyle="1" w:styleId="font5">
    <w:name w:val="font5"/>
    <w:basedOn w:val="a3"/>
    <w:rsid w:val="0028724B"/>
    <w:pPr>
      <w:spacing w:before="100" w:beforeAutospacing="1" w:after="100" w:afterAutospacing="1"/>
    </w:pPr>
    <w:rPr>
      <w:rFonts w:ascii="Arial" w:hAnsi="Arial" w:cs="Arial"/>
      <w:i/>
      <w:iCs/>
      <w:sz w:val="14"/>
      <w:szCs w:val="14"/>
    </w:rPr>
  </w:style>
  <w:style w:type="paragraph" w:customStyle="1" w:styleId="xl63">
    <w:name w:val="xl63"/>
    <w:basedOn w:val="a3"/>
    <w:rsid w:val="0028724B"/>
    <w:pPr>
      <w:spacing w:before="100" w:beforeAutospacing="1" w:after="100" w:afterAutospacing="1"/>
      <w:textAlignment w:val="top"/>
    </w:pPr>
    <w:rPr>
      <w:rFonts w:ascii="Arial" w:hAnsi="Arial" w:cs="Arial"/>
      <w:b/>
      <w:bCs/>
    </w:rPr>
  </w:style>
  <w:style w:type="paragraph" w:customStyle="1" w:styleId="xl64">
    <w:name w:val="xl64"/>
    <w:basedOn w:val="a3"/>
    <w:rsid w:val="0028724B"/>
    <w:pPr>
      <w:spacing w:before="100" w:beforeAutospacing="1" w:after="100" w:afterAutospacing="1"/>
      <w:textAlignment w:val="top"/>
    </w:pPr>
    <w:rPr>
      <w:rFonts w:ascii="Arial" w:hAnsi="Arial" w:cs="Arial"/>
      <w:sz w:val="18"/>
      <w:szCs w:val="18"/>
    </w:rPr>
  </w:style>
  <w:style w:type="paragraph" w:customStyle="1" w:styleId="xl65">
    <w:name w:val="xl65"/>
    <w:basedOn w:val="a3"/>
    <w:rsid w:val="0028724B"/>
    <w:pPr>
      <w:spacing w:before="100" w:beforeAutospacing="1" w:after="100" w:afterAutospacing="1"/>
      <w:textAlignment w:val="top"/>
    </w:pPr>
    <w:rPr>
      <w:rFonts w:ascii="Arial" w:hAnsi="Arial" w:cs="Arial"/>
      <w:sz w:val="18"/>
      <w:szCs w:val="18"/>
    </w:rPr>
  </w:style>
  <w:style w:type="paragraph" w:customStyle="1" w:styleId="xl66">
    <w:name w:val="xl66"/>
    <w:basedOn w:val="a3"/>
    <w:rsid w:val="0028724B"/>
    <w:pPr>
      <w:spacing w:before="100" w:beforeAutospacing="1" w:after="100" w:afterAutospacing="1"/>
      <w:jc w:val="center"/>
      <w:textAlignment w:val="top"/>
    </w:pPr>
    <w:rPr>
      <w:rFonts w:ascii="Arial" w:hAnsi="Arial" w:cs="Arial"/>
      <w:sz w:val="18"/>
      <w:szCs w:val="18"/>
    </w:rPr>
  </w:style>
  <w:style w:type="paragraph" w:customStyle="1" w:styleId="xl67">
    <w:name w:val="xl67"/>
    <w:basedOn w:val="a3"/>
    <w:rsid w:val="0028724B"/>
    <w:pPr>
      <w:spacing w:before="100" w:beforeAutospacing="1" w:after="100" w:afterAutospacing="1"/>
      <w:jc w:val="right"/>
      <w:textAlignment w:val="top"/>
    </w:pPr>
    <w:rPr>
      <w:rFonts w:ascii="Arial" w:hAnsi="Arial" w:cs="Arial"/>
      <w:sz w:val="16"/>
      <w:szCs w:val="16"/>
    </w:rPr>
  </w:style>
  <w:style w:type="paragraph" w:customStyle="1" w:styleId="xl68">
    <w:name w:val="xl68"/>
    <w:basedOn w:val="a3"/>
    <w:rsid w:val="0028724B"/>
    <w:pPr>
      <w:spacing w:before="100" w:beforeAutospacing="1" w:after="100" w:afterAutospacing="1"/>
      <w:jc w:val="right"/>
      <w:textAlignment w:val="top"/>
    </w:pPr>
    <w:rPr>
      <w:rFonts w:ascii="Arial" w:hAnsi="Arial" w:cs="Arial"/>
      <w:sz w:val="16"/>
      <w:szCs w:val="16"/>
    </w:rPr>
  </w:style>
  <w:style w:type="paragraph" w:customStyle="1" w:styleId="xl69">
    <w:name w:val="xl69"/>
    <w:basedOn w:val="a3"/>
    <w:rsid w:val="0028724B"/>
    <w:pPr>
      <w:spacing w:before="100" w:beforeAutospacing="1" w:after="100" w:afterAutospacing="1"/>
    </w:pPr>
    <w:rPr>
      <w:rFonts w:ascii="Arial" w:hAnsi="Arial" w:cs="Arial"/>
    </w:rPr>
  </w:style>
  <w:style w:type="paragraph" w:customStyle="1" w:styleId="xl70">
    <w:name w:val="xl70"/>
    <w:basedOn w:val="a3"/>
    <w:rsid w:val="0028724B"/>
    <w:pPr>
      <w:spacing w:before="100" w:beforeAutospacing="1" w:after="100" w:afterAutospacing="1"/>
      <w:textAlignment w:val="top"/>
    </w:pPr>
    <w:rPr>
      <w:rFonts w:ascii="Arial" w:hAnsi="Arial" w:cs="Arial"/>
    </w:rPr>
  </w:style>
  <w:style w:type="paragraph" w:customStyle="1" w:styleId="xl71">
    <w:name w:val="xl71"/>
    <w:basedOn w:val="a3"/>
    <w:rsid w:val="0028724B"/>
    <w:pPr>
      <w:spacing w:before="100" w:beforeAutospacing="1" w:after="100" w:afterAutospacing="1"/>
      <w:textAlignment w:val="top"/>
    </w:pPr>
    <w:rPr>
      <w:rFonts w:ascii="Arial" w:hAnsi="Arial" w:cs="Arial"/>
      <w:sz w:val="18"/>
      <w:szCs w:val="18"/>
    </w:rPr>
  </w:style>
  <w:style w:type="paragraph" w:customStyle="1" w:styleId="xl72">
    <w:name w:val="xl72"/>
    <w:basedOn w:val="a3"/>
    <w:rsid w:val="0028724B"/>
    <w:pPr>
      <w:pBdr>
        <w:bottom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3">
    <w:name w:val="xl73"/>
    <w:basedOn w:val="a3"/>
    <w:rsid w:val="0028724B"/>
    <w:pPr>
      <w:pBdr>
        <w:top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4">
    <w:name w:val="xl74"/>
    <w:basedOn w:val="a3"/>
    <w:rsid w:val="0028724B"/>
    <w:pPr>
      <w:pBdr>
        <w:top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5">
    <w:name w:val="xl75"/>
    <w:basedOn w:val="a3"/>
    <w:rsid w:val="0028724B"/>
    <w:pPr>
      <w:pBdr>
        <w:top w:val="single" w:sz="4" w:space="0" w:color="auto"/>
      </w:pBdr>
      <w:spacing w:before="100" w:beforeAutospacing="1" w:after="100" w:afterAutospacing="1"/>
      <w:jc w:val="center"/>
      <w:textAlignment w:val="top"/>
    </w:pPr>
    <w:rPr>
      <w:rFonts w:ascii="Arial" w:hAnsi="Arial" w:cs="Arial"/>
      <w:i/>
      <w:iCs/>
    </w:rPr>
  </w:style>
  <w:style w:type="paragraph" w:customStyle="1" w:styleId="xl76">
    <w:name w:val="xl76"/>
    <w:basedOn w:val="a3"/>
    <w:rsid w:val="0028724B"/>
    <w:pPr>
      <w:pBdr>
        <w:top w:val="single" w:sz="4" w:space="0" w:color="auto"/>
      </w:pBdr>
      <w:spacing w:before="100" w:beforeAutospacing="1" w:after="100" w:afterAutospacing="1"/>
      <w:jc w:val="right"/>
      <w:textAlignment w:val="top"/>
    </w:pPr>
    <w:rPr>
      <w:rFonts w:ascii="Arial" w:hAnsi="Arial" w:cs="Arial"/>
      <w:i/>
      <w:iCs/>
      <w:sz w:val="16"/>
      <w:szCs w:val="16"/>
    </w:rPr>
  </w:style>
  <w:style w:type="paragraph" w:customStyle="1" w:styleId="xl77">
    <w:name w:val="xl77"/>
    <w:basedOn w:val="a3"/>
    <w:rsid w:val="0028724B"/>
    <w:pPr>
      <w:spacing w:before="100" w:beforeAutospacing="1" w:after="100" w:afterAutospacing="1"/>
      <w:jc w:val="center"/>
      <w:textAlignment w:val="top"/>
    </w:pPr>
    <w:rPr>
      <w:rFonts w:ascii="Arial" w:hAnsi="Arial" w:cs="Arial"/>
      <w:i/>
      <w:iCs/>
      <w:sz w:val="16"/>
      <w:szCs w:val="16"/>
    </w:rPr>
  </w:style>
  <w:style w:type="paragraph" w:customStyle="1" w:styleId="xl78">
    <w:name w:val="xl78"/>
    <w:basedOn w:val="a3"/>
    <w:rsid w:val="0028724B"/>
    <w:pPr>
      <w:spacing w:before="100" w:beforeAutospacing="1" w:after="100" w:afterAutospacing="1"/>
    </w:pPr>
    <w:rPr>
      <w:rFonts w:ascii="Arial" w:hAnsi="Arial" w:cs="Arial"/>
      <w:sz w:val="16"/>
      <w:szCs w:val="16"/>
    </w:rPr>
  </w:style>
  <w:style w:type="paragraph" w:customStyle="1" w:styleId="xl79">
    <w:name w:val="xl79"/>
    <w:basedOn w:val="a3"/>
    <w:rsid w:val="0028724B"/>
    <w:pPr>
      <w:spacing w:before="100" w:beforeAutospacing="1" w:after="100" w:afterAutospacing="1"/>
      <w:jc w:val="center"/>
      <w:textAlignment w:val="top"/>
    </w:pPr>
    <w:rPr>
      <w:rFonts w:ascii="Arial" w:hAnsi="Arial" w:cs="Arial"/>
      <w:b/>
      <w:bCs/>
    </w:rPr>
  </w:style>
  <w:style w:type="paragraph" w:customStyle="1" w:styleId="xl80">
    <w:name w:val="xl80"/>
    <w:basedOn w:val="a3"/>
    <w:rsid w:val="0028724B"/>
    <w:pPr>
      <w:spacing w:before="100" w:beforeAutospacing="1" w:after="100" w:afterAutospacing="1"/>
      <w:jc w:val="center"/>
      <w:textAlignment w:val="top"/>
    </w:pPr>
    <w:rPr>
      <w:rFonts w:ascii="Arial" w:hAnsi="Arial" w:cs="Arial"/>
      <w:b/>
      <w:bCs/>
      <w:sz w:val="16"/>
      <w:szCs w:val="16"/>
    </w:rPr>
  </w:style>
  <w:style w:type="paragraph" w:customStyle="1" w:styleId="xl81">
    <w:name w:val="xl81"/>
    <w:basedOn w:val="a3"/>
    <w:rsid w:val="0028724B"/>
    <w:pPr>
      <w:spacing w:before="100" w:beforeAutospacing="1" w:after="100" w:afterAutospacing="1"/>
      <w:jc w:val="center"/>
      <w:textAlignment w:val="top"/>
    </w:pPr>
    <w:rPr>
      <w:rFonts w:ascii="Arial" w:hAnsi="Arial" w:cs="Arial"/>
    </w:rPr>
  </w:style>
  <w:style w:type="paragraph" w:customStyle="1" w:styleId="xl82">
    <w:name w:val="xl82"/>
    <w:basedOn w:val="a3"/>
    <w:rsid w:val="0028724B"/>
    <w:pPr>
      <w:spacing w:before="100" w:beforeAutospacing="1" w:after="100" w:afterAutospacing="1"/>
      <w:jc w:val="center"/>
      <w:textAlignment w:val="top"/>
    </w:pPr>
    <w:rPr>
      <w:rFonts w:ascii="Arial" w:hAnsi="Arial" w:cs="Arial"/>
      <w:sz w:val="16"/>
      <w:szCs w:val="16"/>
    </w:rPr>
  </w:style>
  <w:style w:type="paragraph" w:customStyle="1" w:styleId="xl83">
    <w:name w:val="xl83"/>
    <w:basedOn w:val="a3"/>
    <w:rsid w:val="0028724B"/>
    <w:pPr>
      <w:spacing w:before="100" w:beforeAutospacing="1" w:after="100" w:afterAutospacing="1"/>
      <w:jc w:val="center"/>
      <w:textAlignment w:val="top"/>
    </w:pPr>
    <w:rPr>
      <w:rFonts w:ascii="Arial" w:hAnsi="Arial" w:cs="Arial"/>
    </w:rPr>
  </w:style>
  <w:style w:type="paragraph" w:customStyle="1" w:styleId="xl84">
    <w:name w:val="xl84"/>
    <w:basedOn w:val="a3"/>
    <w:rsid w:val="0028724B"/>
    <w:pPr>
      <w:spacing w:before="100" w:beforeAutospacing="1" w:after="100" w:afterAutospacing="1"/>
    </w:pPr>
    <w:rPr>
      <w:rFonts w:ascii="Arial" w:hAnsi="Arial" w:cs="Arial"/>
    </w:rPr>
  </w:style>
  <w:style w:type="paragraph" w:customStyle="1" w:styleId="xl85">
    <w:name w:val="xl85"/>
    <w:basedOn w:val="a3"/>
    <w:rsid w:val="0028724B"/>
    <w:pPr>
      <w:spacing w:before="100" w:beforeAutospacing="1" w:after="100" w:afterAutospacing="1"/>
      <w:jc w:val="right"/>
      <w:textAlignment w:val="top"/>
    </w:pPr>
    <w:rPr>
      <w:rFonts w:ascii="Arial" w:hAnsi="Arial" w:cs="Arial"/>
    </w:rPr>
  </w:style>
  <w:style w:type="paragraph" w:customStyle="1" w:styleId="xl86">
    <w:name w:val="xl86"/>
    <w:basedOn w:val="a3"/>
    <w:rsid w:val="0028724B"/>
    <w:pPr>
      <w:spacing w:before="100" w:beforeAutospacing="1" w:after="100" w:afterAutospacing="1"/>
      <w:jc w:val="right"/>
      <w:textAlignment w:val="top"/>
    </w:pPr>
    <w:rPr>
      <w:rFonts w:ascii="Arial" w:hAnsi="Arial" w:cs="Arial"/>
    </w:rPr>
  </w:style>
  <w:style w:type="paragraph" w:customStyle="1" w:styleId="xl87">
    <w:name w:val="xl87"/>
    <w:basedOn w:val="a3"/>
    <w:rsid w:val="0028724B"/>
    <w:pPr>
      <w:pBdr>
        <w:bottom w:val="single" w:sz="4" w:space="0" w:color="auto"/>
      </w:pBdr>
      <w:spacing w:before="100" w:beforeAutospacing="1" w:after="100" w:afterAutospacing="1"/>
      <w:jc w:val="right"/>
      <w:textAlignment w:val="top"/>
    </w:pPr>
    <w:rPr>
      <w:rFonts w:ascii="Arial" w:hAnsi="Arial" w:cs="Arial"/>
    </w:rPr>
  </w:style>
  <w:style w:type="paragraph" w:customStyle="1" w:styleId="xl88">
    <w:name w:val="xl88"/>
    <w:basedOn w:val="a3"/>
    <w:rsid w:val="0028724B"/>
    <w:pPr>
      <w:pBdr>
        <w:top w:val="single" w:sz="4" w:space="0" w:color="auto"/>
      </w:pBdr>
      <w:spacing w:before="100" w:beforeAutospacing="1" w:after="100" w:afterAutospacing="1"/>
    </w:pPr>
    <w:rPr>
      <w:rFonts w:ascii="Arial" w:hAnsi="Arial" w:cs="Arial"/>
    </w:rPr>
  </w:style>
  <w:style w:type="paragraph" w:customStyle="1" w:styleId="xl89">
    <w:name w:val="xl89"/>
    <w:basedOn w:val="a3"/>
    <w:rsid w:val="0028724B"/>
    <w:pPr>
      <w:pBdr>
        <w:top w:val="single" w:sz="4" w:space="0" w:color="auto"/>
      </w:pBdr>
      <w:spacing w:before="100" w:beforeAutospacing="1" w:after="100" w:afterAutospacing="1"/>
      <w:jc w:val="right"/>
      <w:textAlignment w:val="top"/>
    </w:pPr>
    <w:rPr>
      <w:rFonts w:ascii="Arial" w:hAnsi="Arial" w:cs="Arial"/>
    </w:rPr>
  </w:style>
  <w:style w:type="paragraph" w:customStyle="1" w:styleId="xl90">
    <w:name w:val="xl90"/>
    <w:basedOn w:val="a3"/>
    <w:rsid w:val="0028724B"/>
    <w:pPr>
      <w:spacing w:before="100" w:beforeAutospacing="1" w:after="100" w:afterAutospacing="1"/>
      <w:jc w:val="right"/>
      <w:textAlignment w:val="top"/>
    </w:pPr>
    <w:rPr>
      <w:rFonts w:ascii="Arial" w:hAnsi="Arial" w:cs="Arial"/>
    </w:rPr>
  </w:style>
  <w:style w:type="paragraph" w:customStyle="1" w:styleId="xl91">
    <w:name w:val="xl91"/>
    <w:basedOn w:val="a3"/>
    <w:rsid w:val="0028724B"/>
    <w:pPr>
      <w:spacing w:before="100" w:beforeAutospacing="1" w:after="100" w:afterAutospacing="1"/>
      <w:jc w:val="center"/>
      <w:textAlignment w:val="top"/>
    </w:pPr>
    <w:rPr>
      <w:rFonts w:ascii="Arial" w:hAnsi="Arial" w:cs="Arial"/>
      <w:sz w:val="18"/>
      <w:szCs w:val="18"/>
    </w:rPr>
  </w:style>
  <w:style w:type="paragraph" w:customStyle="1" w:styleId="xl92">
    <w:name w:val="xl92"/>
    <w:basedOn w:val="a3"/>
    <w:rsid w:val="0028724B"/>
    <w:pPr>
      <w:spacing w:before="100" w:beforeAutospacing="1" w:after="100" w:afterAutospacing="1"/>
    </w:pPr>
    <w:rPr>
      <w:rFonts w:ascii="Arial" w:hAnsi="Arial" w:cs="Arial"/>
    </w:rPr>
  </w:style>
  <w:style w:type="paragraph" w:customStyle="1" w:styleId="xl93">
    <w:name w:val="xl93"/>
    <w:basedOn w:val="a3"/>
    <w:rsid w:val="0028724B"/>
    <w:pPr>
      <w:spacing w:before="100" w:beforeAutospacing="1" w:after="100" w:afterAutospacing="1"/>
      <w:textAlignment w:val="top"/>
    </w:pPr>
    <w:rPr>
      <w:rFonts w:ascii="Arial" w:hAnsi="Arial" w:cs="Arial"/>
    </w:rPr>
  </w:style>
  <w:style w:type="paragraph" w:customStyle="1" w:styleId="xl94">
    <w:name w:val="xl94"/>
    <w:basedOn w:val="a3"/>
    <w:rsid w:val="0028724B"/>
    <w:pPr>
      <w:spacing w:before="100" w:beforeAutospacing="1" w:after="100" w:afterAutospacing="1"/>
      <w:textAlignment w:val="top"/>
    </w:pPr>
    <w:rPr>
      <w:rFonts w:ascii="Arial" w:hAnsi="Arial" w:cs="Arial"/>
    </w:rPr>
  </w:style>
  <w:style w:type="paragraph" w:customStyle="1" w:styleId="xl95">
    <w:name w:val="xl95"/>
    <w:basedOn w:val="a3"/>
    <w:rsid w:val="002872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6">
    <w:name w:val="xl96"/>
    <w:basedOn w:val="a3"/>
    <w:rsid w:val="0028724B"/>
    <w:pPr>
      <w:spacing w:before="100" w:beforeAutospacing="1" w:after="100" w:afterAutospacing="1"/>
    </w:pPr>
    <w:rPr>
      <w:rFonts w:ascii="Arial" w:hAnsi="Arial" w:cs="Arial"/>
      <w:sz w:val="18"/>
      <w:szCs w:val="18"/>
    </w:rPr>
  </w:style>
  <w:style w:type="paragraph" w:customStyle="1" w:styleId="xl97">
    <w:name w:val="xl97"/>
    <w:basedOn w:val="a3"/>
    <w:rsid w:val="002872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8">
    <w:name w:val="xl98"/>
    <w:basedOn w:val="a3"/>
    <w:rsid w:val="002872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9">
    <w:name w:val="xl99"/>
    <w:basedOn w:val="a3"/>
    <w:rsid w:val="0028724B"/>
    <w:pPr>
      <w:spacing w:before="100" w:beforeAutospacing="1" w:after="100" w:afterAutospacing="1"/>
      <w:textAlignment w:val="top"/>
    </w:pPr>
    <w:rPr>
      <w:rFonts w:ascii="Arial" w:hAnsi="Arial" w:cs="Arial"/>
      <w:sz w:val="18"/>
      <w:szCs w:val="18"/>
    </w:rPr>
  </w:style>
  <w:style w:type="paragraph" w:customStyle="1" w:styleId="xl100">
    <w:name w:val="xl100"/>
    <w:basedOn w:val="a3"/>
    <w:rsid w:val="0028724B"/>
    <w:pPr>
      <w:spacing w:before="100" w:beforeAutospacing="1" w:after="100" w:afterAutospacing="1"/>
    </w:pPr>
    <w:rPr>
      <w:rFonts w:ascii="Arial" w:hAnsi="Arial" w:cs="Arial"/>
    </w:rPr>
  </w:style>
  <w:style w:type="paragraph" w:customStyle="1" w:styleId="xl101">
    <w:name w:val="xl101"/>
    <w:basedOn w:val="a3"/>
    <w:rsid w:val="002872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02">
    <w:name w:val="xl102"/>
    <w:basedOn w:val="a3"/>
    <w:rsid w:val="0028724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3">
    <w:name w:val="xl103"/>
    <w:basedOn w:val="a3"/>
    <w:rsid w:val="0028724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4">
    <w:name w:val="xl104"/>
    <w:basedOn w:val="a3"/>
    <w:rsid w:val="0028724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05">
    <w:name w:val="xl105"/>
    <w:basedOn w:val="a3"/>
    <w:rsid w:val="0028724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06">
    <w:name w:val="xl106"/>
    <w:basedOn w:val="a3"/>
    <w:rsid w:val="0028724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107">
    <w:name w:val="xl107"/>
    <w:basedOn w:val="a3"/>
    <w:rsid w:val="0028724B"/>
    <w:pPr>
      <w:spacing w:before="100" w:beforeAutospacing="1" w:after="100" w:afterAutospacing="1"/>
      <w:textAlignment w:val="top"/>
    </w:pPr>
    <w:rPr>
      <w:rFonts w:ascii="Arial" w:hAnsi="Arial" w:cs="Arial"/>
    </w:rPr>
  </w:style>
  <w:style w:type="paragraph" w:customStyle="1" w:styleId="xl108">
    <w:name w:val="xl108"/>
    <w:basedOn w:val="a3"/>
    <w:rsid w:val="0028724B"/>
    <w:pPr>
      <w:pBdr>
        <w:bottom w:val="single" w:sz="4" w:space="0" w:color="auto"/>
      </w:pBdr>
      <w:spacing w:before="100" w:beforeAutospacing="1" w:after="100" w:afterAutospacing="1"/>
      <w:jc w:val="center"/>
      <w:textAlignment w:val="top"/>
    </w:pPr>
    <w:rPr>
      <w:rFonts w:ascii="Arial" w:hAnsi="Arial" w:cs="Arial"/>
    </w:rPr>
  </w:style>
  <w:style w:type="paragraph" w:customStyle="1" w:styleId="xl109">
    <w:name w:val="xl109"/>
    <w:basedOn w:val="a3"/>
    <w:rsid w:val="0028724B"/>
    <w:pPr>
      <w:pBdr>
        <w:bottom w:val="single" w:sz="4" w:space="0" w:color="auto"/>
      </w:pBdr>
      <w:spacing w:before="100" w:beforeAutospacing="1" w:after="100" w:afterAutospacing="1"/>
      <w:jc w:val="center"/>
    </w:pPr>
    <w:rPr>
      <w:rFonts w:ascii="Arial" w:hAnsi="Arial" w:cs="Arial"/>
    </w:rPr>
  </w:style>
  <w:style w:type="paragraph" w:customStyle="1" w:styleId="xl110">
    <w:name w:val="xl110"/>
    <w:basedOn w:val="a3"/>
    <w:rsid w:val="002872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11">
    <w:name w:val="xl111"/>
    <w:basedOn w:val="a3"/>
    <w:rsid w:val="002872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2">
    <w:name w:val="xl112"/>
    <w:basedOn w:val="a3"/>
    <w:rsid w:val="0028724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3">
    <w:name w:val="xl113"/>
    <w:basedOn w:val="a3"/>
    <w:rsid w:val="0028724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114">
    <w:name w:val="xl114"/>
    <w:basedOn w:val="a3"/>
    <w:rsid w:val="0028724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15">
    <w:name w:val="xl115"/>
    <w:basedOn w:val="a3"/>
    <w:rsid w:val="0028724B"/>
    <w:pPr>
      <w:spacing w:before="100" w:beforeAutospacing="1" w:after="100" w:afterAutospacing="1"/>
      <w:jc w:val="right"/>
    </w:pPr>
    <w:rPr>
      <w:rFonts w:ascii="Arial" w:hAnsi="Arial" w:cs="Arial"/>
    </w:rPr>
  </w:style>
  <w:style w:type="paragraph" w:customStyle="1" w:styleId="xl116">
    <w:name w:val="xl116"/>
    <w:basedOn w:val="a3"/>
    <w:rsid w:val="0028724B"/>
    <w:pPr>
      <w:spacing w:before="100" w:beforeAutospacing="1" w:after="100" w:afterAutospacing="1"/>
      <w:jc w:val="right"/>
    </w:pPr>
  </w:style>
  <w:style w:type="paragraph" w:customStyle="1" w:styleId="xl117">
    <w:name w:val="xl117"/>
    <w:basedOn w:val="a3"/>
    <w:rsid w:val="0028724B"/>
    <w:pPr>
      <w:spacing w:before="100" w:beforeAutospacing="1" w:after="100" w:afterAutospacing="1"/>
      <w:jc w:val="right"/>
    </w:pPr>
    <w:rPr>
      <w:rFonts w:ascii="Arial" w:hAnsi="Arial" w:cs="Arial"/>
    </w:rPr>
  </w:style>
  <w:style w:type="paragraph" w:customStyle="1" w:styleId="xl118">
    <w:name w:val="xl118"/>
    <w:basedOn w:val="a3"/>
    <w:rsid w:val="0028724B"/>
    <w:pPr>
      <w:spacing w:before="100" w:beforeAutospacing="1" w:after="100" w:afterAutospacing="1"/>
      <w:jc w:val="right"/>
    </w:pPr>
  </w:style>
  <w:style w:type="paragraph" w:customStyle="1" w:styleId="xl119">
    <w:name w:val="xl119"/>
    <w:basedOn w:val="a3"/>
    <w:rsid w:val="0028724B"/>
    <w:pPr>
      <w:spacing w:before="100" w:beforeAutospacing="1" w:after="100" w:afterAutospacing="1"/>
      <w:jc w:val="right"/>
    </w:pPr>
    <w:rPr>
      <w:rFonts w:ascii="Arial" w:hAnsi="Arial" w:cs="Arial"/>
    </w:rPr>
  </w:style>
  <w:style w:type="character" w:customStyle="1" w:styleId="210">
    <w:name w:val="Основной текст (21)_"/>
    <w:basedOn w:val="a4"/>
    <w:link w:val="211"/>
    <w:rsid w:val="0028724B"/>
    <w:rPr>
      <w:rFonts w:ascii="Arial" w:eastAsia="Arial" w:hAnsi="Arial" w:cs="Arial"/>
      <w:sz w:val="25"/>
      <w:szCs w:val="25"/>
      <w:shd w:val="clear" w:color="auto" w:fill="FFFFFF"/>
    </w:rPr>
  </w:style>
  <w:style w:type="paragraph" w:customStyle="1" w:styleId="211">
    <w:name w:val="Основной текст (21)"/>
    <w:basedOn w:val="a3"/>
    <w:link w:val="210"/>
    <w:rsid w:val="0028724B"/>
    <w:pPr>
      <w:shd w:val="clear" w:color="auto" w:fill="FFFFFF"/>
      <w:spacing w:line="0" w:lineRule="atLeast"/>
    </w:pPr>
    <w:rPr>
      <w:rFonts w:ascii="Arial" w:eastAsia="Arial" w:hAnsi="Arial" w:cs="Arial"/>
      <w:sz w:val="25"/>
      <w:szCs w:val="25"/>
    </w:rPr>
  </w:style>
  <w:style w:type="character" w:customStyle="1" w:styleId="3f1">
    <w:name w:val="Основной текст (3)_"/>
    <w:basedOn w:val="a4"/>
    <w:link w:val="3f2"/>
    <w:rsid w:val="0028724B"/>
    <w:rPr>
      <w:shd w:val="clear" w:color="auto" w:fill="FFFFFF"/>
    </w:rPr>
  </w:style>
  <w:style w:type="paragraph" w:customStyle="1" w:styleId="3f2">
    <w:name w:val="Основной текст (3)"/>
    <w:basedOn w:val="a3"/>
    <w:link w:val="3f1"/>
    <w:rsid w:val="0028724B"/>
    <w:pPr>
      <w:shd w:val="clear" w:color="auto" w:fill="FFFFFF"/>
      <w:spacing w:line="0" w:lineRule="atLeast"/>
    </w:pPr>
    <w:rPr>
      <w:rFonts w:ascii="Calibri" w:eastAsia="Calibri" w:hAnsi="Calibri"/>
      <w:sz w:val="22"/>
      <w:szCs w:val="22"/>
    </w:rPr>
  </w:style>
  <w:style w:type="character" w:customStyle="1" w:styleId="affff4">
    <w:name w:val="Основной текст_"/>
    <w:basedOn w:val="a4"/>
    <w:link w:val="17"/>
    <w:rsid w:val="0028724B"/>
    <w:rPr>
      <w:rFonts w:ascii="Arial" w:eastAsia="Arial" w:hAnsi="Arial" w:cs="Arial"/>
      <w:sz w:val="17"/>
      <w:szCs w:val="17"/>
      <w:shd w:val="clear" w:color="auto" w:fill="FFFFFF"/>
    </w:rPr>
  </w:style>
  <w:style w:type="paragraph" w:customStyle="1" w:styleId="17">
    <w:name w:val="Основной текст1"/>
    <w:basedOn w:val="a3"/>
    <w:link w:val="affff4"/>
    <w:rsid w:val="0028724B"/>
    <w:pPr>
      <w:shd w:val="clear" w:color="auto" w:fill="FFFFFF"/>
      <w:spacing w:line="0" w:lineRule="atLeast"/>
    </w:pPr>
    <w:rPr>
      <w:rFonts w:ascii="Arial" w:eastAsia="Arial" w:hAnsi="Arial" w:cs="Arial"/>
      <w:sz w:val="17"/>
      <w:szCs w:val="17"/>
    </w:rPr>
  </w:style>
  <w:style w:type="character" w:customStyle="1" w:styleId="2b">
    <w:name w:val="Основной текст (2)_"/>
    <w:basedOn w:val="a4"/>
    <w:link w:val="2c"/>
    <w:rsid w:val="0028724B"/>
    <w:rPr>
      <w:rFonts w:ascii="Arial" w:eastAsia="Arial" w:hAnsi="Arial" w:cs="Arial"/>
      <w:sz w:val="18"/>
      <w:szCs w:val="18"/>
      <w:shd w:val="clear" w:color="auto" w:fill="FFFFFF"/>
    </w:rPr>
  </w:style>
  <w:style w:type="paragraph" w:customStyle="1" w:styleId="2c">
    <w:name w:val="Основной текст (2)"/>
    <w:basedOn w:val="a3"/>
    <w:link w:val="2b"/>
    <w:rsid w:val="0028724B"/>
    <w:pPr>
      <w:shd w:val="clear" w:color="auto" w:fill="FFFFFF"/>
      <w:spacing w:line="0" w:lineRule="atLeast"/>
    </w:pPr>
    <w:rPr>
      <w:rFonts w:ascii="Arial" w:eastAsia="Arial" w:hAnsi="Arial" w:cs="Arial"/>
      <w:sz w:val="18"/>
      <w:szCs w:val="18"/>
    </w:rPr>
  </w:style>
  <w:style w:type="character" w:customStyle="1" w:styleId="28pt">
    <w:name w:val="Основной текст (2) + 8 pt"/>
    <w:basedOn w:val="2b"/>
    <w:rsid w:val="0028724B"/>
    <w:rPr>
      <w:rFonts w:ascii="Arial" w:eastAsia="Arial" w:hAnsi="Arial" w:cs="Arial"/>
      <w:sz w:val="16"/>
      <w:szCs w:val="16"/>
      <w:shd w:val="clear" w:color="auto" w:fill="FFFFFF"/>
    </w:rPr>
  </w:style>
  <w:style w:type="character" w:customStyle="1" w:styleId="110">
    <w:name w:val="Основной текст (11)_"/>
    <w:basedOn w:val="a4"/>
    <w:link w:val="111"/>
    <w:rsid w:val="0028724B"/>
    <w:rPr>
      <w:rFonts w:ascii="Arial" w:eastAsia="Arial" w:hAnsi="Arial" w:cs="Arial"/>
      <w:sz w:val="37"/>
      <w:szCs w:val="37"/>
      <w:shd w:val="clear" w:color="auto" w:fill="FFFFFF"/>
    </w:rPr>
  </w:style>
  <w:style w:type="paragraph" w:customStyle="1" w:styleId="111">
    <w:name w:val="Основной текст (11)"/>
    <w:basedOn w:val="a3"/>
    <w:link w:val="110"/>
    <w:rsid w:val="0028724B"/>
    <w:pPr>
      <w:shd w:val="clear" w:color="auto" w:fill="FFFFFF"/>
      <w:spacing w:line="0" w:lineRule="atLeast"/>
      <w:jc w:val="both"/>
    </w:pPr>
    <w:rPr>
      <w:rFonts w:ascii="Arial" w:eastAsia="Arial" w:hAnsi="Arial" w:cs="Arial"/>
      <w:sz w:val="37"/>
      <w:szCs w:val="37"/>
    </w:rPr>
  </w:style>
  <w:style w:type="character" w:customStyle="1" w:styleId="120">
    <w:name w:val="Основной текст (12)_"/>
    <w:basedOn w:val="a4"/>
    <w:link w:val="121"/>
    <w:rsid w:val="0028724B"/>
    <w:rPr>
      <w:rFonts w:ascii="Arial" w:eastAsia="Arial" w:hAnsi="Arial" w:cs="Arial"/>
      <w:sz w:val="57"/>
      <w:szCs w:val="57"/>
      <w:shd w:val="clear" w:color="auto" w:fill="FFFFFF"/>
    </w:rPr>
  </w:style>
  <w:style w:type="paragraph" w:customStyle="1" w:styleId="121">
    <w:name w:val="Основной текст (12)"/>
    <w:basedOn w:val="a3"/>
    <w:link w:val="120"/>
    <w:rsid w:val="0028724B"/>
    <w:pPr>
      <w:shd w:val="clear" w:color="auto" w:fill="FFFFFF"/>
      <w:spacing w:line="0" w:lineRule="atLeast"/>
      <w:jc w:val="both"/>
    </w:pPr>
    <w:rPr>
      <w:rFonts w:ascii="Arial" w:eastAsia="Arial" w:hAnsi="Arial" w:cs="Arial"/>
      <w:sz w:val="57"/>
      <w:szCs w:val="57"/>
    </w:rPr>
  </w:style>
  <w:style w:type="character" w:customStyle="1" w:styleId="130">
    <w:name w:val="Основной текст (13)_"/>
    <w:basedOn w:val="a4"/>
    <w:link w:val="131"/>
    <w:rsid w:val="0028724B"/>
    <w:rPr>
      <w:rFonts w:ascii="Arial" w:eastAsia="Arial" w:hAnsi="Arial" w:cs="Arial"/>
      <w:w w:val="70"/>
      <w:sz w:val="61"/>
      <w:szCs w:val="61"/>
      <w:shd w:val="clear" w:color="auto" w:fill="FFFFFF"/>
    </w:rPr>
  </w:style>
  <w:style w:type="paragraph" w:customStyle="1" w:styleId="131">
    <w:name w:val="Основной текст (13)"/>
    <w:basedOn w:val="a3"/>
    <w:link w:val="130"/>
    <w:rsid w:val="0028724B"/>
    <w:pPr>
      <w:shd w:val="clear" w:color="auto" w:fill="FFFFFF"/>
      <w:spacing w:line="0" w:lineRule="atLeast"/>
      <w:jc w:val="both"/>
    </w:pPr>
    <w:rPr>
      <w:rFonts w:ascii="Arial" w:eastAsia="Arial" w:hAnsi="Arial" w:cs="Arial"/>
      <w:w w:val="70"/>
      <w:sz w:val="61"/>
      <w:szCs w:val="61"/>
    </w:rPr>
  </w:style>
  <w:style w:type="character" w:customStyle="1" w:styleId="150">
    <w:name w:val="Основной текст (15)_"/>
    <w:basedOn w:val="a4"/>
    <w:link w:val="151"/>
    <w:rsid w:val="0028724B"/>
    <w:rPr>
      <w:rFonts w:ascii="Arial" w:eastAsia="Arial" w:hAnsi="Arial" w:cs="Arial"/>
      <w:sz w:val="49"/>
      <w:szCs w:val="49"/>
      <w:shd w:val="clear" w:color="auto" w:fill="FFFFFF"/>
    </w:rPr>
  </w:style>
  <w:style w:type="paragraph" w:customStyle="1" w:styleId="151">
    <w:name w:val="Основной текст (15)"/>
    <w:basedOn w:val="a3"/>
    <w:link w:val="150"/>
    <w:rsid w:val="0028724B"/>
    <w:pPr>
      <w:shd w:val="clear" w:color="auto" w:fill="FFFFFF"/>
      <w:spacing w:line="0" w:lineRule="atLeast"/>
    </w:pPr>
    <w:rPr>
      <w:rFonts w:ascii="Arial" w:eastAsia="Arial" w:hAnsi="Arial" w:cs="Arial"/>
      <w:sz w:val="49"/>
      <w:szCs w:val="49"/>
    </w:rPr>
  </w:style>
  <w:style w:type="character" w:customStyle="1" w:styleId="140">
    <w:name w:val="Основной текст (14)_"/>
    <w:basedOn w:val="a4"/>
    <w:link w:val="141"/>
    <w:rsid w:val="0028724B"/>
    <w:rPr>
      <w:rFonts w:ascii="Arial" w:eastAsia="Arial" w:hAnsi="Arial" w:cs="Arial"/>
      <w:sz w:val="18"/>
      <w:szCs w:val="18"/>
      <w:shd w:val="clear" w:color="auto" w:fill="FFFFFF"/>
    </w:rPr>
  </w:style>
  <w:style w:type="paragraph" w:customStyle="1" w:styleId="141">
    <w:name w:val="Основной текст (14)"/>
    <w:basedOn w:val="a3"/>
    <w:link w:val="140"/>
    <w:rsid w:val="0028724B"/>
    <w:pPr>
      <w:shd w:val="clear" w:color="auto" w:fill="FFFFFF"/>
      <w:spacing w:before="360" w:line="0" w:lineRule="atLeast"/>
    </w:pPr>
    <w:rPr>
      <w:rFonts w:ascii="Arial" w:eastAsia="Arial" w:hAnsi="Arial" w:cs="Arial"/>
      <w:sz w:val="18"/>
      <w:szCs w:val="18"/>
    </w:rPr>
  </w:style>
  <w:style w:type="character" w:customStyle="1" w:styleId="18">
    <w:name w:val="Основной текст (18)_"/>
    <w:basedOn w:val="a4"/>
    <w:link w:val="180"/>
    <w:rsid w:val="0028724B"/>
    <w:rPr>
      <w:rFonts w:ascii="Arial" w:eastAsia="Arial" w:hAnsi="Arial" w:cs="Arial"/>
      <w:sz w:val="40"/>
      <w:szCs w:val="40"/>
      <w:shd w:val="clear" w:color="auto" w:fill="FFFFFF"/>
    </w:rPr>
  </w:style>
  <w:style w:type="paragraph" w:customStyle="1" w:styleId="180">
    <w:name w:val="Основной текст (18)"/>
    <w:basedOn w:val="a3"/>
    <w:link w:val="18"/>
    <w:rsid w:val="0028724B"/>
    <w:pPr>
      <w:shd w:val="clear" w:color="auto" w:fill="FFFFFF"/>
      <w:spacing w:line="0" w:lineRule="atLeast"/>
    </w:pPr>
    <w:rPr>
      <w:rFonts w:ascii="Arial" w:eastAsia="Arial" w:hAnsi="Arial" w:cs="Arial"/>
      <w:sz w:val="40"/>
      <w:szCs w:val="40"/>
    </w:rPr>
  </w:style>
  <w:style w:type="character" w:customStyle="1" w:styleId="170">
    <w:name w:val="Основной текст (17)_"/>
    <w:basedOn w:val="a4"/>
    <w:link w:val="171"/>
    <w:rsid w:val="0028724B"/>
    <w:rPr>
      <w:rFonts w:ascii="Arial" w:eastAsia="Arial" w:hAnsi="Arial" w:cs="Arial"/>
      <w:sz w:val="35"/>
      <w:szCs w:val="35"/>
      <w:shd w:val="clear" w:color="auto" w:fill="FFFFFF"/>
    </w:rPr>
  </w:style>
  <w:style w:type="paragraph" w:customStyle="1" w:styleId="171">
    <w:name w:val="Основной текст (17)"/>
    <w:basedOn w:val="a3"/>
    <w:link w:val="170"/>
    <w:rsid w:val="0028724B"/>
    <w:pPr>
      <w:shd w:val="clear" w:color="auto" w:fill="FFFFFF"/>
      <w:spacing w:line="0" w:lineRule="atLeast"/>
    </w:pPr>
    <w:rPr>
      <w:rFonts w:ascii="Arial" w:eastAsia="Arial" w:hAnsi="Arial" w:cs="Arial"/>
      <w:sz w:val="35"/>
      <w:szCs w:val="35"/>
    </w:rPr>
  </w:style>
  <w:style w:type="character" w:customStyle="1" w:styleId="160">
    <w:name w:val="Основной текст (16)_"/>
    <w:basedOn w:val="a4"/>
    <w:link w:val="161"/>
    <w:rsid w:val="0028724B"/>
    <w:rPr>
      <w:rFonts w:ascii="Arial" w:eastAsia="Arial" w:hAnsi="Arial" w:cs="Arial"/>
      <w:sz w:val="12"/>
      <w:szCs w:val="12"/>
      <w:shd w:val="clear" w:color="auto" w:fill="FFFFFF"/>
    </w:rPr>
  </w:style>
  <w:style w:type="paragraph" w:customStyle="1" w:styleId="161">
    <w:name w:val="Основной текст (16)"/>
    <w:basedOn w:val="a3"/>
    <w:link w:val="160"/>
    <w:rsid w:val="0028724B"/>
    <w:pPr>
      <w:shd w:val="clear" w:color="auto" w:fill="FFFFFF"/>
      <w:spacing w:before="60" w:line="0" w:lineRule="atLeast"/>
    </w:pPr>
    <w:rPr>
      <w:rFonts w:ascii="Arial" w:eastAsia="Arial" w:hAnsi="Arial" w:cs="Arial"/>
      <w:sz w:val="12"/>
      <w:szCs w:val="12"/>
    </w:rPr>
  </w:style>
  <w:style w:type="character" w:customStyle="1" w:styleId="12-1pt">
    <w:name w:val="Основной текст (12) + Интервал -1 pt"/>
    <w:basedOn w:val="120"/>
    <w:rsid w:val="0028724B"/>
    <w:rPr>
      <w:rFonts w:ascii="Arial" w:eastAsia="Arial" w:hAnsi="Arial" w:cs="Arial"/>
      <w:spacing w:val="-30"/>
      <w:sz w:val="57"/>
      <w:szCs w:val="57"/>
      <w:shd w:val="clear" w:color="auto" w:fill="FFFFFF"/>
    </w:rPr>
  </w:style>
  <w:style w:type="character" w:customStyle="1" w:styleId="19">
    <w:name w:val="Основной текст (19)_"/>
    <w:basedOn w:val="a4"/>
    <w:link w:val="190"/>
    <w:rsid w:val="0028724B"/>
    <w:rPr>
      <w:rFonts w:ascii="Arial" w:eastAsia="Arial" w:hAnsi="Arial" w:cs="Arial"/>
      <w:sz w:val="15"/>
      <w:szCs w:val="15"/>
      <w:shd w:val="clear" w:color="auto" w:fill="FFFFFF"/>
    </w:rPr>
  </w:style>
  <w:style w:type="paragraph" w:customStyle="1" w:styleId="190">
    <w:name w:val="Основной текст (19)"/>
    <w:basedOn w:val="a3"/>
    <w:link w:val="19"/>
    <w:rsid w:val="0028724B"/>
    <w:pPr>
      <w:shd w:val="clear" w:color="auto" w:fill="FFFFFF"/>
      <w:spacing w:before="420" w:line="0" w:lineRule="atLeast"/>
    </w:pPr>
    <w:rPr>
      <w:rFonts w:ascii="Arial" w:eastAsia="Arial" w:hAnsi="Arial" w:cs="Arial"/>
      <w:sz w:val="15"/>
      <w:szCs w:val="15"/>
    </w:rPr>
  </w:style>
  <w:style w:type="character" w:customStyle="1" w:styleId="200">
    <w:name w:val="Основной текст (20)_"/>
    <w:basedOn w:val="a4"/>
    <w:link w:val="201"/>
    <w:rsid w:val="0028724B"/>
    <w:rPr>
      <w:rFonts w:ascii="Arial" w:eastAsia="Arial" w:hAnsi="Arial" w:cs="Arial"/>
      <w:sz w:val="21"/>
      <w:szCs w:val="21"/>
      <w:shd w:val="clear" w:color="auto" w:fill="FFFFFF"/>
    </w:rPr>
  </w:style>
  <w:style w:type="paragraph" w:customStyle="1" w:styleId="201">
    <w:name w:val="Основной текст (20)"/>
    <w:basedOn w:val="a3"/>
    <w:link w:val="200"/>
    <w:rsid w:val="0028724B"/>
    <w:pPr>
      <w:shd w:val="clear" w:color="auto" w:fill="FFFFFF"/>
      <w:spacing w:before="180" w:line="0" w:lineRule="atLeast"/>
    </w:pPr>
    <w:rPr>
      <w:rFonts w:ascii="Arial" w:eastAsia="Arial" w:hAnsi="Arial" w:cs="Arial"/>
      <w:sz w:val="21"/>
      <w:szCs w:val="21"/>
    </w:rPr>
  </w:style>
  <w:style w:type="character" w:customStyle="1" w:styleId="220">
    <w:name w:val="Основной текст (22)_"/>
    <w:basedOn w:val="a4"/>
    <w:link w:val="221"/>
    <w:rsid w:val="0028724B"/>
    <w:rPr>
      <w:rFonts w:ascii="Arial" w:eastAsia="Arial" w:hAnsi="Arial" w:cs="Arial"/>
      <w:sz w:val="15"/>
      <w:szCs w:val="15"/>
      <w:shd w:val="clear" w:color="auto" w:fill="FFFFFF"/>
    </w:rPr>
  </w:style>
  <w:style w:type="paragraph" w:customStyle="1" w:styleId="221">
    <w:name w:val="Основной текст (22)"/>
    <w:basedOn w:val="a3"/>
    <w:link w:val="220"/>
    <w:rsid w:val="0028724B"/>
    <w:pPr>
      <w:shd w:val="clear" w:color="auto" w:fill="FFFFFF"/>
      <w:spacing w:line="0" w:lineRule="atLeast"/>
    </w:pPr>
    <w:rPr>
      <w:rFonts w:ascii="Arial" w:eastAsia="Arial" w:hAnsi="Arial" w:cs="Arial"/>
      <w:sz w:val="15"/>
      <w:szCs w:val="15"/>
    </w:rPr>
  </w:style>
  <w:style w:type="character" w:customStyle="1" w:styleId="82">
    <w:name w:val="Основной текст (8)"/>
    <w:basedOn w:val="83"/>
    <w:rsid w:val="0028724B"/>
    <w:rPr>
      <w:rFonts w:ascii="Arial" w:eastAsia="Arial" w:hAnsi="Arial" w:cs="Arial"/>
      <w:b w:val="0"/>
      <w:bCs w:val="0"/>
      <w:i w:val="0"/>
      <w:iCs w:val="0"/>
      <w:smallCaps w:val="0"/>
      <w:strike w:val="0"/>
      <w:spacing w:val="0"/>
      <w:sz w:val="22"/>
      <w:szCs w:val="22"/>
    </w:rPr>
  </w:style>
  <w:style w:type="character" w:customStyle="1" w:styleId="83">
    <w:name w:val="Основной текст (8)_"/>
    <w:basedOn w:val="a4"/>
    <w:rsid w:val="0028724B"/>
    <w:rPr>
      <w:rFonts w:ascii="Arial" w:eastAsia="Arial" w:hAnsi="Arial" w:cs="Arial"/>
      <w:b w:val="0"/>
      <w:bCs w:val="0"/>
      <w:i w:val="0"/>
      <w:iCs w:val="0"/>
      <w:smallCaps w:val="0"/>
      <w:strike w:val="0"/>
      <w:spacing w:val="0"/>
      <w:sz w:val="22"/>
      <w:szCs w:val="22"/>
    </w:rPr>
  </w:style>
  <w:style w:type="character" w:customStyle="1" w:styleId="62">
    <w:name w:val="Основной текст (6)"/>
    <w:basedOn w:val="63"/>
    <w:rsid w:val="0028724B"/>
    <w:rPr>
      <w:rFonts w:ascii="Arial" w:eastAsia="Arial" w:hAnsi="Arial" w:cs="Arial"/>
      <w:b w:val="0"/>
      <w:bCs w:val="0"/>
      <w:i w:val="0"/>
      <w:iCs w:val="0"/>
      <w:smallCaps w:val="0"/>
      <w:strike w:val="0"/>
      <w:spacing w:val="0"/>
      <w:sz w:val="17"/>
      <w:szCs w:val="17"/>
    </w:rPr>
  </w:style>
  <w:style w:type="character" w:customStyle="1" w:styleId="63">
    <w:name w:val="Основной текст (6)_"/>
    <w:basedOn w:val="a4"/>
    <w:rsid w:val="0028724B"/>
    <w:rPr>
      <w:rFonts w:ascii="Arial" w:eastAsia="Arial" w:hAnsi="Arial" w:cs="Arial"/>
      <w:b w:val="0"/>
      <w:bCs w:val="0"/>
      <w:i w:val="0"/>
      <w:iCs w:val="0"/>
      <w:smallCaps w:val="0"/>
      <w:strike w:val="0"/>
      <w:spacing w:val="0"/>
      <w:sz w:val="17"/>
      <w:szCs w:val="17"/>
    </w:rPr>
  </w:style>
  <w:style w:type="character" w:customStyle="1" w:styleId="100">
    <w:name w:val="Основной текст (10)"/>
    <w:basedOn w:val="101"/>
    <w:rsid w:val="0028724B"/>
    <w:rPr>
      <w:rFonts w:ascii="Arial" w:eastAsia="Arial" w:hAnsi="Arial" w:cs="Arial"/>
      <w:b w:val="0"/>
      <w:bCs w:val="0"/>
      <w:i w:val="0"/>
      <w:iCs w:val="0"/>
      <w:smallCaps w:val="0"/>
      <w:strike w:val="0"/>
      <w:spacing w:val="0"/>
      <w:sz w:val="13"/>
      <w:szCs w:val="13"/>
    </w:rPr>
  </w:style>
  <w:style w:type="character" w:customStyle="1" w:styleId="101">
    <w:name w:val="Основной текст (10)_"/>
    <w:basedOn w:val="a4"/>
    <w:rsid w:val="0028724B"/>
    <w:rPr>
      <w:rFonts w:ascii="Arial" w:eastAsia="Arial" w:hAnsi="Arial" w:cs="Arial"/>
      <w:b w:val="0"/>
      <w:bCs w:val="0"/>
      <w:i w:val="0"/>
      <w:iCs w:val="0"/>
      <w:smallCaps w:val="0"/>
      <w:strike w:val="0"/>
      <w:spacing w:val="0"/>
      <w:sz w:val="13"/>
      <w:szCs w:val="13"/>
    </w:rPr>
  </w:style>
  <w:style w:type="character" w:customStyle="1" w:styleId="92">
    <w:name w:val="Основной текст (9)"/>
    <w:basedOn w:val="93"/>
    <w:rsid w:val="0028724B"/>
    <w:rPr>
      <w:rFonts w:ascii="Arial" w:eastAsia="Arial" w:hAnsi="Arial" w:cs="Arial"/>
      <w:b w:val="0"/>
      <w:bCs w:val="0"/>
      <w:i w:val="0"/>
      <w:iCs w:val="0"/>
      <w:smallCaps w:val="0"/>
      <w:strike w:val="0"/>
      <w:spacing w:val="0"/>
      <w:sz w:val="12"/>
      <w:szCs w:val="12"/>
    </w:rPr>
  </w:style>
  <w:style w:type="character" w:customStyle="1" w:styleId="93">
    <w:name w:val="Основной текст (9)_"/>
    <w:basedOn w:val="a4"/>
    <w:rsid w:val="0028724B"/>
    <w:rPr>
      <w:rFonts w:ascii="Arial" w:eastAsia="Arial" w:hAnsi="Arial" w:cs="Arial"/>
      <w:b w:val="0"/>
      <w:bCs w:val="0"/>
      <w:i w:val="0"/>
      <w:iCs w:val="0"/>
      <w:smallCaps w:val="0"/>
      <w:strike w:val="0"/>
      <w:spacing w:val="0"/>
      <w:sz w:val="12"/>
      <w:szCs w:val="12"/>
    </w:rPr>
  </w:style>
  <w:style w:type="character" w:customStyle="1" w:styleId="1085pt">
    <w:name w:val="Основной текст (10) + 8;5 pt;Полужирный"/>
    <w:basedOn w:val="101"/>
    <w:rsid w:val="0028724B"/>
    <w:rPr>
      <w:rFonts w:ascii="Arial" w:eastAsia="Arial" w:hAnsi="Arial" w:cs="Arial"/>
      <w:b/>
      <w:bCs/>
      <w:i w:val="0"/>
      <w:iCs w:val="0"/>
      <w:smallCaps w:val="0"/>
      <w:strike w:val="0"/>
      <w:spacing w:val="0"/>
      <w:sz w:val="17"/>
      <w:szCs w:val="17"/>
    </w:rPr>
  </w:style>
  <w:style w:type="character" w:customStyle="1" w:styleId="94">
    <w:name w:val="Основной текст (9) + Не курсив"/>
    <w:basedOn w:val="93"/>
    <w:rsid w:val="0028724B"/>
    <w:rPr>
      <w:rFonts w:ascii="Arial" w:eastAsia="Arial" w:hAnsi="Arial" w:cs="Arial"/>
      <w:b w:val="0"/>
      <w:bCs w:val="0"/>
      <w:i/>
      <w:iCs/>
      <w:smallCaps w:val="0"/>
      <w:strike w:val="0"/>
      <w:spacing w:val="0"/>
      <w:sz w:val="12"/>
      <w:szCs w:val="12"/>
    </w:rPr>
  </w:style>
  <w:style w:type="paragraph" w:customStyle="1" w:styleId="affff5">
    <w:name w:val="_Шрифт"/>
    <w:rsid w:val="00AD4FB9"/>
    <w:rPr>
      <w:rFonts w:ascii="Times New Roman" w:eastAsia="Times New Roman" w:hAnsi="Times New Roman"/>
      <w:sz w:val="28"/>
      <w:szCs w:val="28"/>
    </w:rPr>
  </w:style>
  <w:style w:type="character" w:styleId="affff6">
    <w:name w:val="footnote reference"/>
    <w:semiHidden/>
    <w:locked/>
    <w:rsid w:val="00AD4FB9"/>
    <w:rPr>
      <w:vertAlign w:val="superscript"/>
    </w:rPr>
  </w:style>
  <w:style w:type="character" w:customStyle="1" w:styleId="apple-style-span">
    <w:name w:val="apple-style-span"/>
    <w:basedOn w:val="a4"/>
    <w:rsid w:val="00B51EF2"/>
    <w:rPr>
      <w:rFonts w:ascii="Times New Roman" w:hAnsi="Times New Roman" w:cs="Times New Roman" w:hint="default"/>
    </w:rPr>
  </w:style>
  <w:style w:type="character" w:customStyle="1" w:styleId="apple-converted-space">
    <w:name w:val="apple-converted-space"/>
    <w:rsid w:val="0090719D"/>
  </w:style>
  <w:style w:type="paragraph" w:styleId="affff7">
    <w:name w:val="List Paragraph"/>
    <w:basedOn w:val="a3"/>
    <w:qFormat/>
    <w:rsid w:val="00A966DB"/>
    <w:pPr>
      <w:spacing w:after="200" w:line="276" w:lineRule="auto"/>
      <w:ind w:left="720"/>
      <w:contextualSpacing/>
    </w:pPr>
    <w:rPr>
      <w:rFonts w:ascii="Calibri" w:eastAsia="Calibri" w:hAnsi="Calibri"/>
      <w:sz w:val="22"/>
      <w:szCs w:val="22"/>
      <w:lang w:eastAsia="en-US"/>
    </w:rPr>
  </w:style>
  <w:style w:type="character" w:styleId="affff8">
    <w:name w:val="Strong"/>
    <w:basedOn w:val="a4"/>
    <w:uiPriority w:val="22"/>
    <w:qFormat/>
    <w:locked/>
    <w:rsid w:val="008B6F7B"/>
    <w:rPr>
      <w:b/>
      <w:bCs/>
    </w:rPr>
  </w:style>
</w:styles>
</file>

<file path=word/webSettings.xml><?xml version="1.0" encoding="utf-8"?>
<w:webSettings xmlns:r="http://schemas.openxmlformats.org/officeDocument/2006/relationships" xmlns:w="http://schemas.openxmlformats.org/wordprocessingml/2006/main">
  <w:divs>
    <w:div w:id="199319042">
      <w:marLeft w:val="0"/>
      <w:marRight w:val="0"/>
      <w:marTop w:val="0"/>
      <w:marBottom w:val="0"/>
      <w:divBdr>
        <w:top w:val="none" w:sz="0" w:space="0" w:color="auto"/>
        <w:left w:val="none" w:sz="0" w:space="0" w:color="auto"/>
        <w:bottom w:val="none" w:sz="0" w:space="0" w:color="auto"/>
        <w:right w:val="none" w:sz="0" w:space="0" w:color="auto"/>
      </w:divBdr>
    </w:div>
    <w:div w:id="144672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417ED14294EA05B20E2EFD0A396CB660AEC532FCC24B7BCEF4D4363E7F1386C41C8B72ABDA6937F4B359D" TargetMode="External"/><Relationship Id="rId18" Type="http://schemas.openxmlformats.org/officeDocument/2006/relationships/footer" Target="footer2.xml"/><Relationship Id="rId26" Type="http://schemas.openxmlformats.org/officeDocument/2006/relationships/image" Target="media/image2.wmf"/><Relationship Id="rId3" Type="http://schemas.openxmlformats.org/officeDocument/2006/relationships/styles" Target="styles.xml"/><Relationship Id="rId21"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consultantplus://offline/ref=BDC1A32C9513503744861523D15B73ABB71E2BCB91315C30DDB74E6C41h1t5J" TargetMode="External"/><Relationship Id="rId17" Type="http://schemas.openxmlformats.org/officeDocument/2006/relationships/hyperlink" Target="consultantplus://offline/ref=10777679AB0B513C4348DC2582F47346FDC63E65F288E86E0AFA9A9866A5C66D535AB260A0239684Y8HBE" TargetMode="External"/><Relationship Id="rId25"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hyperlink" Target="consultantplus://offline/ref=417ED14294EA05B20E2EFD0A396CB660AEC532FCC24B7BCEF4D4363E7F1386C41C8B72ABDA6833F7B356D" TargetMode="External"/><Relationship Id="rId20" Type="http://schemas.openxmlformats.org/officeDocument/2006/relationships/hyperlink" Target="http://www.sberbank-as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DC1A32C9513503744861523D15B73ABB71F24C29B3E5C30DDB74E6C41h1t5J" TargetMode="External"/><Relationship Id="rId24" Type="http://schemas.openxmlformats.org/officeDocument/2006/relationships/hyperlink" Target="consultantplus://offline/ref=74D7EF68C46061F82F5451508965E1BD9CBCE97BC30D5CCF436429CF83EE5C62F59761670D79K12AD" TargetMode="External"/><Relationship Id="rId5" Type="http://schemas.openxmlformats.org/officeDocument/2006/relationships/webSettings" Target="webSettings.xml"/><Relationship Id="rId15" Type="http://schemas.openxmlformats.org/officeDocument/2006/relationships/hyperlink" Target="consultantplus://offline/ref=417ED14294EA05B20E2EFD0A396CB660AEC532FCC24B7BCEF4D4363E7F1386C41C8B72ABDA6937F4B357D" TargetMode="External"/><Relationship Id="rId23" Type="http://schemas.openxmlformats.org/officeDocument/2006/relationships/hyperlink" Target="consultantplus://offline/ref=74D7EF68C46061F82F5451508965E1BD9CBCE97BC30D5CCF436429CF83EE5C62F59761670D7BK12DD" TargetMode="External"/><Relationship Id="rId28" Type="http://schemas.openxmlformats.org/officeDocument/2006/relationships/theme" Target="theme/theme1.xml"/><Relationship Id="rId10" Type="http://schemas.openxmlformats.org/officeDocument/2006/relationships/hyperlink" Target="consultantplus://offline/ref=BDC1A32C9513503744861523D15B73ABB71E2FC297305C30DDB74E6C41h1t5J" TargetMode="External"/><Relationship Id="rId19" Type="http://schemas.openxmlformats.org/officeDocument/2006/relationships/hyperlink" Target="consultantplus://offline/ref=01538D480D7BD1644D322693CBBCC85AC80B8B992C729572D9069B42D3AF97FDEA62A8283C72B40971w1F" TargetMode="External"/><Relationship Id="rId4" Type="http://schemas.openxmlformats.org/officeDocument/2006/relationships/settings" Target="settings.xml"/><Relationship Id="rId9" Type="http://schemas.openxmlformats.org/officeDocument/2006/relationships/hyperlink" Target="consultantplus://offline/ref=BDC1A32C9513503744861523D15B73ABB4132BCE99600B328CE240h6t9J" TargetMode="External"/><Relationship Id="rId14" Type="http://schemas.openxmlformats.org/officeDocument/2006/relationships/hyperlink" Target="consultantplus://offline/ref=417ED14294EA05B20E2EFD0A396CB660AEC532FCC24B7BCEF4D4363E7F1386C41C8B72ABDA6937F3B35BD" TargetMode="External"/><Relationship Id="rId22" Type="http://schemas.openxmlformats.org/officeDocument/2006/relationships/hyperlink" Target="consultantplus://offline/ref=74D7EF68C46061F82F5451508965E1BD9CBCE970CE0B5CCF436429CF83EE5C62F59761630DK72BD"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C542F0-E574-4E4B-88A0-ECDDD3807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25</Pages>
  <Words>7447</Words>
  <Characters>55333</Characters>
  <Application>Microsoft Office Word</Application>
  <DocSecurity>0</DocSecurity>
  <Lines>461</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ГОУ ВПО "НИИ"</Company>
  <LinksUpToDate>false</LinksUpToDate>
  <CharactersWithSpaces>62655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174</dc:creator>
  <cp:lastModifiedBy>1</cp:lastModifiedBy>
  <cp:revision>13</cp:revision>
  <cp:lastPrinted>2014-10-29T12:00:00Z</cp:lastPrinted>
  <dcterms:created xsi:type="dcterms:W3CDTF">2014-10-23T09:05:00Z</dcterms:created>
  <dcterms:modified xsi:type="dcterms:W3CDTF">2015-02-11T12:06:00Z</dcterms:modified>
</cp:coreProperties>
</file>